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B45E6E" w14:textId="77777777" w:rsidR="00B50B3E" w:rsidRPr="0050160B" w:rsidRDefault="00677CF1" w:rsidP="00E40A4A">
      <w:pPr>
        <w:rPr>
          <w:color w:val="000000"/>
          <w:sz w:val="21"/>
          <w:szCs w:val="21"/>
        </w:rPr>
      </w:pPr>
      <w:r w:rsidRPr="0050160B">
        <w:rPr>
          <w:rFonts w:hint="eastAsia"/>
          <w:color w:val="000000"/>
          <w:sz w:val="21"/>
          <w:szCs w:val="21"/>
        </w:rPr>
        <w:t>（様式１－１）（用紙寸法は、日本工業規格Ａ列４とする。）</w:t>
      </w:r>
    </w:p>
    <w:p w14:paraId="1897882A" w14:textId="77777777" w:rsidR="00E32515" w:rsidRPr="0050160B" w:rsidRDefault="00E32515" w:rsidP="00E40A4A">
      <w:pPr>
        <w:rPr>
          <w:color w:val="000000"/>
        </w:rPr>
      </w:pPr>
    </w:p>
    <w:p w14:paraId="084F83CF" w14:textId="77777777" w:rsidR="00EE4146" w:rsidRPr="0050160B" w:rsidRDefault="00EE4146" w:rsidP="00E40A4A">
      <w:pPr>
        <w:rPr>
          <w:color w:val="000000"/>
        </w:rPr>
      </w:pPr>
    </w:p>
    <w:p w14:paraId="6D8059CA" w14:textId="77777777" w:rsidR="00677CF1" w:rsidRPr="0050160B" w:rsidRDefault="00A92D50" w:rsidP="003A7E21">
      <w:pPr>
        <w:jc w:val="right"/>
        <w:rPr>
          <w:color w:val="000000"/>
        </w:rPr>
      </w:pPr>
      <w:r w:rsidRPr="0050160B">
        <w:rPr>
          <w:rFonts w:hint="eastAsia"/>
          <w:color w:val="000000"/>
        </w:rPr>
        <w:t>令和</w:t>
      </w:r>
      <w:r w:rsidR="00E40A4A" w:rsidRPr="0050160B">
        <w:rPr>
          <w:rFonts w:hint="eastAsia"/>
          <w:color w:val="000000"/>
        </w:rPr>
        <w:t xml:space="preserve">　　</w:t>
      </w:r>
      <w:r w:rsidR="00677CF1" w:rsidRPr="0050160B">
        <w:rPr>
          <w:rFonts w:hint="eastAsia"/>
          <w:color w:val="000000"/>
        </w:rPr>
        <w:t>年　　月　　日</w:t>
      </w:r>
    </w:p>
    <w:p w14:paraId="7001800F" w14:textId="77777777" w:rsidR="005D6BB4" w:rsidRPr="0050160B" w:rsidRDefault="005D6BB4" w:rsidP="00E40A4A">
      <w:pPr>
        <w:rPr>
          <w:color w:val="000000"/>
        </w:rPr>
      </w:pPr>
    </w:p>
    <w:p w14:paraId="049AAC06" w14:textId="77777777" w:rsidR="003A7E21" w:rsidRPr="0050160B" w:rsidRDefault="003A7E21" w:rsidP="00E40A4A">
      <w:pPr>
        <w:rPr>
          <w:color w:val="000000"/>
        </w:rPr>
      </w:pPr>
    </w:p>
    <w:p w14:paraId="3CC61D4C" w14:textId="77777777" w:rsidR="00E214DF" w:rsidRPr="0050160B" w:rsidRDefault="00E214DF" w:rsidP="00E40A4A">
      <w:pPr>
        <w:rPr>
          <w:color w:val="000000"/>
        </w:rPr>
      </w:pPr>
      <w:r w:rsidRPr="0050160B">
        <w:rPr>
          <w:rFonts w:hint="eastAsia"/>
          <w:color w:val="000000"/>
        </w:rPr>
        <w:t>独立行政法人国立青少年教育振興機構理事長　殿</w:t>
      </w:r>
      <w:r w:rsidR="00A8733B">
        <w:rPr>
          <w:rFonts w:hint="eastAsia"/>
          <w:color w:val="000000"/>
        </w:rPr>
        <w:t xml:space="preserve">　</w:t>
      </w:r>
    </w:p>
    <w:p w14:paraId="175ED284" w14:textId="77777777" w:rsidR="003A7E21" w:rsidRPr="0050160B" w:rsidRDefault="003A7E21" w:rsidP="00E40A4A">
      <w:pPr>
        <w:rPr>
          <w:color w:val="000000"/>
        </w:rPr>
      </w:pPr>
    </w:p>
    <w:p w14:paraId="2BBEC6A1" w14:textId="77777777" w:rsidR="00A15B3A" w:rsidRPr="0050160B" w:rsidRDefault="00A15B3A" w:rsidP="00E40A4A">
      <w:pPr>
        <w:rPr>
          <w:color w:val="000000"/>
        </w:rPr>
      </w:pPr>
    </w:p>
    <w:tbl>
      <w:tblPr>
        <w:tblW w:w="0" w:type="auto"/>
        <w:tblInd w:w="3528" w:type="dxa"/>
        <w:tblLook w:val="01E0" w:firstRow="1" w:lastRow="1" w:firstColumn="1" w:lastColumn="1" w:noHBand="0" w:noVBand="0"/>
      </w:tblPr>
      <w:tblGrid>
        <w:gridCol w:w="1430"/>
        <w:gridCol w:w="3580"/>
        <w:gridCol w:w="532"/>
      </w:tblGrid>
      <w:tr w:rsidR="004C55B5" w:rsidRPr="0050160B" w14:paraId="519409FE" w14:textId="77777777" w:rsidTr="008152FC">
        <w:tc>
          <w:tcPr>
            <w:tcW w:w="1440" w:type="dxa"/>
            <w:shd w:val="clear" w:color="auto" w:fill="auto"/>
          </w:tcPr>
          <w:p w14:paraId="50D6DC90" w14:textId="77777777" w:rsidR="004C55B5" w:rsidRPr="0050160B" w:rsidRDefault="004C55B5" w:rsidP="00E40A4A">
            <w:pPr>
              <w:rPr>
                <w:color w:val="000000"/>
              </w:rPr>
            </w:pPr>
            <w:r w:rsidRPr="0050160B">
              <w:rPr>
                <w:rFonts w:hint="eastAsia"/>
                <w:color w:val="000000"/>
              </w:rPr>
              <w:t>所</w:t>
            </w:r>
            <w:r w:rsidR="003A7E21" w:rsidRPr="0050160B">
              <w:rPr>
                <w:rFonts w:hint="eastAsia"/>
                <w:color w:val="000000"/>
              </w:rPr>
              <w:t xml:space="preserve">　</w:t>
            </w:r>
            <w:r w:rsidRPr="0050160B">
              <w:rPr>
                <w:rFonts w:hint="eastAsia"/>
                <w:color w:val="000000"/>
              </w:rPr>
              <w:t>在</w:t>
            </w:r>
            <w:r w:rsidR="003A7E21" w:rsidRPr="0050160B">
              <w:rPr>
                <w:rFonts w:hint="eastAsia"/>
                <w:color w:val="000000"/>
              </w:rPr>
              <w:t xml:space="preserve">　</w:t>
            </w:r>
            <w:r w:rsidRPr="0050160B">
              <w:rPr>
                <w:rFonts w:hint="eastAsia"/>
                <w:color w:val="000000"/>
              </w:rPr>
              <w:t>地</w:t>
            </w:r>
          </w:p>
        </w:tc>
        <w:tc>
          <w:tcPr>
            <w:tcW w:w="4318" w:type="dxa"/>
            <w:gridSpan w:val="2"/>
            <w:shd w:val="clear" w:color="auto" w:fill="auto"/>
          </w:tcPr>
          <w:p w14:paraId="5DD8647D" w14:textId="77777777" w:rsidR="004C55B5" w:rsidRPr="0050160B" w:rsidRDefault="00F132E9" w:rsidP="00E40A4A">
            <w:pPr>
              <w:rPr>
                <w:color w:val="000000"/>
              </w:rPr>
            </w:pPr>
            <w:r w:rsidRPr="0050160B">
              <w:rPr>
                <w:rFonts w:hint="eastAsia"/>
                <w:color w:val="000000"/>
              </w:rPr>
              <w:t>〒</w:t>
            </w:r>
          </w:p>
        </w:tc>
      </w:tr>
      <w:tr w:rsidR="004C55B5" w:rsidRPr="0050160B" w14:paraId="5D4FB275" w14:textId="77777777" w:rsidTr="008152FC">
        <w:tc>
          <w:tcPr>
            <w:tcW w:w="1440" w:type="dxa"/>
            <w:shd w:val="clear" w:color="auto" w:fill="auto"/>
          </w:tcPr>
          <w:p w14:paraId="37503568" w14:textId="77777777" w:rsidR="004C55B5" w:rsidRPr="0050160B" w:rsidRDefault="004C55B5" w:rsidP="00E40A4A">
            <w:pPr>
              <w:rPr>
                <w:color w:val="000000"/>
              </w:rPr>
            </w:pPr>
            <w:r w:rsidRPr="0050160B">
              <w:rPr>
                <w:rFonts w:hint="eastAsia"/>
                <w:color w:val="000000"/>
                <w:spacing w:val="29"/>
                <w:kern w:val="0"/>
                <w:fitText w:val="1055" w:id="29708800"/>
              </w:rPr>
              <w:t>団体等</w:t>
            </w:r>
            <w:r w:rsidRPr="0050160B">
              <w:rPr>
                <w:rFonts w:hint="eastAsia"/>
                <w:color w:val="000000"/>
                <w:spacing w:val="1"/>
                <w:kern w:val="0"/>
                <w:fitText w:val="1055" w:id="29708800"/>
              </w:rPr>
              <w:t>名</w:t>
            </w:r>
          </w:p>
        </w:tc>
        <w:tc>
          <w:tcPr>
            <w:tcW w:w="4318" w:type="dxa"/>
            <w:gridSpan w:val="2"/>
            <w:shd w:val="clear" w:color="auto" w:fill="auto"/>
          </w:tcPr>
          <w:p w14:paraId="1B1DB259" w14:textId="77777777" w:rsidR="004C55B5" w:rsidRPr="0050160B" w:rsidRDefault="004C55B5" w:rsidP="00E40A4A">
            <w:pPr>
              <w:rPr>
                <w:color w:val="000000"/>
              </w:rPr>
            </w:pPr>
          </w:p>
        </w:tc>
      </w:tr>
      <w:tr w:rsidR="004C55B5" w:rsidRPr="0050160B" w14:paraId="1974D2FF" w14:textId="77777777" w:rsidTr="008152FC">
        <w:tc>
          <w:tcPr>
            <w:tcW w:w="1440" w:type="dxa"/>
            <w:shd w:val="clear" w:color="auto" w:fill="auto"/>
          </w:tcPr>
          <w:p w14:paraId="557E2033" w14:textId="77777777" w:rsidR="004C55B5" w:rsidRPr="0050160B" w:rsidRDefault="004C55B5" w:rsidP="00E40A4A">
            <w:pPr>
              <w:rPr>
                <w:color w:val="000000"/>
              </w:rPr>
            </w:pPr>
            <w:r w:rsidRPr="0050160B">
              <w:rPr>
                <w:rFonts w:hint="eastAsia"/>
                <w:color w:val="000000"/>
              </w:rPr>
              <w:t>代表者職名</w:t>
            </w:r>
          </w:p>
        </w:tc>
        <w:tc>
          <w:tcPr>
            <w:tcW w:w="4318" w:type="dxa"/>
            <w:gridSpan w:val="2"/>
            <w:shd w:val="clear" w:color="auto" w:fill="auto"/>
          </w:tcPr>
          <w:p w14:paraId="62A61B5E" w14:textId="77777777" w:rsidR="004C55B5" w:rsidRPr="0050160B" w:rsidRDefault="004C55B5" w:rsidP="00E40A4A">
            <w:pPr>
              <w:rPr>
                <w:color w:val="000000"/>
              </w:rPr>
            </w:pPr>
          </w:p>
        </w:tc>
      </w:tr>
      <w:tr w:rsidR="004C55B5" w:rsidRPr="0050160B" w14:paraId="615CA5D8" w14:textId="77777777" w:rsidTr="008152FC">
        <w:tc>
          <w:tcPr>
            <w:tcW w:w="1440" w:type="dxa"/>
            <w:shd w:val="clear" w:color="auto" w:fill="auto"/>
          </w:tcPr>
          <w:p w14:paraId="31CF3F0E" w14:textId="77777777" w:rsidR="004C55B5" w:rsidRPr="0050160B" w:rsidRDefault="004C55B5" w:rsidP="00E40A4A">
            <w:pPr>
              <w:rPr>
                <w:color w:val="000000"/>
              </w:rPr>
            </w:pPr>
            <w:r w:rsidRPr="0050160B">
              <w:rPr>
                <w:rFonts w:hint="eastAsia"/>
                <w:color w:val="000000"/>
              </w:rPr>
              <w:t>氏</w:t>
            </w:r>
            <w:r w:rsidR="003A7E21" w:rsidRPr="0050160B">
              <w:rPr>
                <w:rFonts w:hint="eastAsia"/>
                <w:color w:val="000000"/>
              </w:rPr>
              <w:t xml:space="preserve">　　　</w:t>
            </w:r>
            <w:r w:rsidRPr="0050160B">
              <w:rPr>
                <w:rFonts w:hint="eastAsia"/>
                <w:color w:val="000000"/>
              </w:rPr>
              <w:t>名</w:t>
            </w:r>
          </w:p>
        </w:tc>
        <w:tc>
          <w:tcPr>
            <w:tcW w:w="3780" w:type="dxa"/>
            <w:shd w:val="clear" w:color="auto" w:fill="auto"/>
          </w:tcPr>
          <w:p w14:paraId="76B2BB53" w14:textId="77777777" w:rsidR="004C55B5" w:rsidRPr="0050160B" w:rsidRDefault="004C55B5" w:rsidP="00E40A4A">
            <w:pPr>
              <w:rPr>
                <w:color w:val="000000"/>
              </w:rPr>
            </w:pPr>
          </w:p>
        </w:tc>
        <w:tc>
          <w:tcPr>
            <w:tcW w:w="538" w:type="dxa"/>
            <w:shd w:val="clear" w:color="auto" w:fill="auto"/>
          </w:tcPr>
          <w:p w14:paraId="41C944AE" w14:textId="77777777" w:rsidR="004C55B5" w:rsidRPr="0050160B" w:rsidRDefault="004C55B5" w:rsidP="00E40A4A">
            <w:pPr>
              <w:rPr>
                <w:color w:val="000000"/>
              </w:rPr>
            </w:pPr>
            <w:del w:id="0" w:author="中村　文" w:date="2024-09-20T15:52:00Z">
              <w:r w:rsidRPr="0050160B" w:rsidDel="0044496E">
                <w:rPr>
                  <w:rFonts w:hint="eastAsia"/>
                  <w:color w:val="000000"/>
                </w:rPr>
                <w:delText>印</w:delText>
              </w:r>
            </w:del>
          </w:p>
        </w:tc>
      </w:tr>
    </w:tbl>
    <w:p w14:paraId="3A53391E" w14:textId="77777777" w:rsidR="005D6BB4" w:rsidRPr="0050160B" w:rsidRDefault="005D6BB4" w:rsidP="00E40A4A">
      <w:pPr>
        <w:rPr>
          <w:color w:val="000000"/>
        </w:rPr>
      </w:pPr>
    </w:p>
    <w:p w14:paraId="25C31216" w14:textId="77777777" w:rsidR="005D6BB4" w:rsidRPr="0050160B" w:rsidRDefault="005F197E" w:rsidP="00805DDE">
      <w:pPr>
        <w:jc w:val="center"/>
        <w:rPr>
          <w:color w:val="000000"/>
          <w:sz w:val="24"/>
        </w:rPr>
      </w:pPr>
      <w:r w:rsidRPr="0050160B">
        <w:rPr>
          <w:rFonts w:hint="eastAsia"/>
          <w:color w:val="000000"/>
          <w:sz w:val="24"/>
        </w:rPr>
        <w:t>令和</w:t>
      </w:r>
      <w:r w:rsidR="00DC2115">
        <w:rPr>
          <w:rFonts w:hint="eastAsia"/>
          <w:color w:val="000000"/>
          <w:sz w:val="24"/>
        </w:rPr>
        <w:t>７</w:t>
      </w:r>
      <w:r w:rsidR="00DB5012" w:rsidRPr="0050160B">
        <w:rPr>
          <w:rFonts w:hint="eastAsia"/>
          <w:color w:val="000000"/>
          <w:sz w:val="24"/>
        </w:rPr>
        <w:t>年度「</w:t>
      </w:r>
      <w:r w:rsidR="00E214DF" w:rsidRPr="0050160B">
        <w:rPr>
          <w:rFonts w:hint="eastAsia"/>
          <w:color w:val="000000"/>
          <w:sz w:val="24"/>
        </w:rPr>
        <w:t>早寝早起き朝ごはん</w:t>
      </w:r>
      <w:r w:rsidR="0026313C" w:rsidRPr="0050160B">
        <w:rPr>
          <w:rFonts w:hint="eastAsia"/>
          <w:color w:val="000000"/>
          <w:sz w:val="24"/>
        </w:rPr>
        <w:t>」</w:t>
      </w:r>
      <w:r w:rsidR="00A240C0" w:rsidRPr="0050160B">
        <w:rPr>
          <w:rFonts w:hint="eastAsia"/>
          <w:color w:val="000000"/>
          <w:sz w:val="24"/>
        </w:rPr>
        <w:t>フォーラム</w:t>
      </w:r>
      <w:r w:rsidR="00BD0549" w:rsidRPr="004E300A">
        <w:rPr>
          <w:rFonts w:hint="eastAsia"/>
          <w:sz w:val="24"/>
        </w:rPr>
        <w:t>・推進校</w:t>
      </w:r>
      <w:r w:rsidR="00E214DF" w:rsidRPr="0050160B">
        <w:rPr>
          <w:rFonts w:hint="eastAsia"/>
          <w:color w:val="000000"/>
          <w:sz w:val="24"/>
        </w:rPr>
        <w:t>事業</w:t>
      </w:r>
      <w:r w:rsidR="007A409B" w:rsidRPr="0050160B">
        <w:rPr>
          <w:rFonts w:hint="eastAsia"/>
          <w:color w:val="000000"/>
          <w:sz w:val="24"/>
        </w:rPr>
        <w:t>申請書</w:t>
      </w:r>
    </w:p>
    <w:p w14:paraId="479995D5" w14:textId="77777777" w:rsidR="005D6BB4" w:rsidRPr="00A16081" w:rsidRDefault="005D6BB4" w:rsidP="00E40A4A">
      <w:pPr>
        <w:rPr>
          <w:color w:val="000000"/>
        </w:rPr>
      </w:pPr>
    </w:p>
    <w:p w14:paraId="6A15DCED" w14:textId="77777777" w:rsidR="0018720C" w:rsidRPr="0050160B" w:rsidRDefault="00E214DF" w:rsidP="00805DDE">
      <w:pPr>
        <w:rPr>
          <w:color w:val="000000"/>
        </w:rPr>
      </w:pPr>
      <w:r w:rsidRPr="0050160B">
        <w:rPr>
          <w:rFonts w:hint="eastAsia"/>
          <w:color w:val="000000"/>
        </w:rPr>
        <w:t xml:space="preserve">　</w:t>
      </w:r>
      <w:r w:rsidR="00A92D50" w:rsidRPr="0050160B">
        <w:rPr>
          <w:rFonts w:hint="eastAsia"/>
          <w:color w:val="000000"/>
        </w:rPr>
        <w:t>令和</w:t>
      </w:r>
      <w:r w:rsidR="00DC2115">
        <w:rPr>
          <w:rFonts w:hint="eastAsia"/>
          <w:color w:val="000000"/>
        </w:rPr>
        <w:t>７</w:t>
      </w:r>
      <w:r w:rsidR="0018720C" w:rsidRPr="0050160B">
        <w:rPr>
          <w:rFonts w:hint="eastAsia"/>
          <w:color w:val="000000"/>
        </w:rPr>
        <w:t>年度</w:t>
      </w:r>
      <w:r w:rsidR="00805DDE" w:rsidRPr="0050160B">
        <w:rPr>
          <w:rFonts w:hint="eastAsia"/>
          <w:color w:val="000000"/>
        </w:rPr>
        <w:t>「</w:t>
      </w:r>
      <w:r w:rsidRPr="0050160B">
        <w:rPr>
          <w:rFonts w:hint="eastAsia"/>
          <w:color w:val="000000"/>
        </w:rPr>
        <w:t>早寝早起き朝ごはん</w:t>
      </w:r>
      <w:r w:rsidR="0026313C" w:rsidRPr="0050160B">
        <w:rPr>
          <w:rFonts w:hint="eastAsia"/>
          <w:color w:val="000000"/>
        </w:rPr>
        <w:t>」</w:t>
      </w:r>
      <w:r w:rsidR="00A240C0" w:rsidRPr="0050160B">
        <w:rPr>
          <w:rFonts w:hint="eastAsia"/>
          <w:color w:val="000000"/>
        </w:rPr>
        <w:t>フォーラム</w:t>
      </w:r>
      <w:r w:rsidR="00BD0549">
        <w:rPr>
          <w:rFonts w:hint="eastAsia"/>
          <w:color w:val="000000"/>
        </w:rPr>
        <w:t>・推進校</w:t>
      </w:r>
      <w:r w:rsidRPr="0050160B">
        <w:rPr>
          <w:rFonts w:hint="eastAsia"/>
          <w:color w:val="000000"/>
        </w:rPr>
        <w:t>事業</w:t>
      </w:r>
      <w:r w:rsidR="00C0333C" w:rsidRPr="0050160B">
        <w:rPr>
          <w:rFonts w:hint="eastAsia"/>
          <w:color w:val="000000"/>
        </w:rPr>
        <w:t>の</w:t>
      </w:r>
      <w:r w:rsidR="00076D06" w:rsidRPr="0050160B">
        <w:rPr>
          <w:rFonts w:hint="eastAsia"/>
          <w:color w:val="000000"/>
        </w:rPr>
        <w:t>実施</w:t>
      </w:r>
      <w:r w:rsidR="0018720C" w:rsidRPr="0050160B">
        <w:rPr>
          <w:rFonts w:hint="eastAsia"/>
          <w:color w:val="000000"/>
        </w:rPr>
        <w:t>について事業計画書及び経費計画書を提出します。</w:t>
      </w:r>
    </w:p>
    <w:p w14:paraId="63C9540D" w14:textId="77777777" w:rsidR="004A4B12" w:rsidRPr="0050160B" w:rsidRDefault="004A4B12" w:rsidP="00E40A4A">
      <w:pPr>
        <w:rPr>
          <w:color w:val="000000"/>
        </w:rPr>
      </w:pPr>
    </w:p>
    <w:p w14:paraId="3DAA5C67" w14:textId="77777777" w:rsidR="00097347" w:rsidRPr="0050160B" w:rsidRDefault="00097347" w:rsidP="00E40A4A">
      <w:pPr>
        <w:rPr>
          <w:color w:val="000000"/>
        </w:rPr>
      </w:pPr>
    </w:p>
    <w:tbl>
      <w:tblPr>
        <w:tblW w:w="7915" w:type="dxa"/>
        <w:jc w:val="center"/>
        <w:tblLayout w:type="fixed"/>
        <w:tblLook w:val="01E0" w:firstRow="1" w:lastRow="1" w:firstColumn="1" w:lastColumn="1" w:noHBand="0" w:noVBand="0"/>
      </w:tblPr>
      <w:tblGrid>
        <w:gridCol w:w="4117"/>
        <w:gridCol w:w="3165"/>
        <w:gridCol w:w="633"/>
      </w:tblGrid>
      <w:tr w:rsidR="00DC31AE" w:rsidRPr="0050160B" w14:paraId="700EF0B5" w14:textId="77777777" w:rsidTr="008152FC">
        <w:trPr>
          <w:trHeight w:val="567"/>
          <w:jc w:val="center"/>
        </w:trPr>
        <w:tc>
          <w:tcPr>
            <w:tcW w:w="4117" w:type="dxa"/>
            <w:tcBorders>
              <w:right w:val="single" w:sz="8" w:space="0" w:color="auto"/>
            </w:tcBorders>
            <w:shd w:val="clear" w:color="auto" w:fill="auto"/>
            <w:vAlign w:val="center"/>
          </w:tcPr>
          <w:p w14:paraId="4BA7A18D" w14:textId="77777777" w:rsidR="00DC31AE" w:rsidRPr="0050160B" w:rsidRDefault="00DC31AE" w:rsidP="004D438C">
            <w:pPr>
              <w:rPr>
                <w:color w:val="000000"/>
              </w:rPr>
            </w:pPr>
            <w:r w:rsidRPr="0050160B">
              <w:rPr>
                <w:rFonts w:hint="eastAsia"/>
                <w:color w:val="000000"/>
              </w:rPr>
              <w:t>委託事業実施に係る経費総額</w:t>
            </w:r>
          </w:p>
        </w:tc>
        <w:tc>
          <w:tcPr>
            <w:tcW w:w="3165" w:type="dxa"/>
            <w:tcBorders>
              <w:top w:val="single" w:sz="8" w:space="0" w:color="auto"/>
              <w:left w:val="single" w:sz="8" w:space="0" w:color="auto"/>
              <w:bottom w:val="single" w:sz="8" w:space="0" w:color="auto"/>
            </w:tcBorders>
            <w:shd w:val="clear" w:color="auto" w:fill="CCFFFF"/>
            <w:vAlign w:val="center"/>
          </w:tcPr>
          <w:p w14:paraId="78ED78A8" w14:textId="77777777" w:rsidR="00DC31AE" w:rsidRPr="0050160B" w:rsidRDefault="00DC31AE" w:rsidP="008152FC">
            <w:pPr>
              <w:ind w:rightChars="173" w:right="365"/>
              <w:jc w:val="right"/>
              <w:rPr>
                <w:color w:val="000000"/>
              </w:rPr>
            </w:pPr>
          </w:p>
        </w:tc>
        <w:tc>
          <w:tcPr>
            <w:tcW w:w="633" w:type="dxa"/>
            <w:tcBorders>
              <w:top w:val="single" w:sz="8" w:space="0" w:color="auto"/>
              <w:bottom w:val="single" w:sz="8" w:space="0" w:color="auto"/>
              <w:right w:val="single" w:sz="8" w:space="0" w:color="auto"/>
            </w:tcBorders>
            <w:shd w:val="clear" w:color="auto" w:fill="auto"/>
            <w:vAlign w:val="center"/>
          </w:tcPr>
          <w:p w14:paraId="493ACE73" w14:textId="77777777" w:rsidR="00DC31AE" w:rsidRPr="0050160B" w:rsidRDefault="00DC31AE" w:rsidP="004D438C">
            <w:pPr>
              <w:rPr>
                <w:color w:val="000000"/>
              </w:rPr>
            </w:pPr>
            <w:r w:rsidRPr="0050160B">
              <w:rPr>
                <w:rFonts w:hint="eastAsia"/>
                <w:color w:val="000000"/>
              </w:rPr>
              <w:t>円</w:t>
            </w:r>
          </w:p>
        </w:tc>
      </w:tr>
    </w:tbl>
    <w:p w14:paraId="08355548" w14:textId="77777777" w:rsidR="004A4B12" w:rsidRPr="0050160B" w:rsidRDefault="004A4B12" w:rsidP="00E40A4A">
      <w:pPr>
        <w:rPr>
          <w:color w:val="000000"/>
        </w:rPr>
      </w:pPr>
    </w:p>
    <w:p w14:paraId="011552A6" w14:textId="77777777" w:rsidR="00ED41CB" w:rsidRPr="0050160B" w:rsidRDefault="004A4B12" w:rsidP="00097347">
      <w:pPr>
        <w:rPr>
          <w:color w:val="000000"/>
        </w:rPr>
      </w:pPr>
      <w:r w:rsidRPr="0050160B">
        <w:rPr>
          <w:rFonts w:hint="eastAsia"/>
          <w:color w:val="000000"/>
        </w:rPr>
        <w:t xml:space="preserve">　　　</w:t>
      </w:r>
    </w:p>
    <w:p w14:paraId="2A105338" w14:textId="77777777" w:rsidR="00097347" w:rsidRPr="0050160B" w:rsidRDefault="00097347" w:rsidP="00097347">
      <w:pPr>
        <w:rPr>
          <w:color w:val="000000"/>
        </w:rPr>
      </w:pPr>
    </w:p>
    <w:p w14:paraId="4F554590" w14:textId="77777777" w:rsidR="00097347" w:rsidRPr="0050160B" w:rsidRDefault="00097347" w:rsidP="00097347">
      <w:pPr>
        <w:rPr>
          <w:color w:val="000000"/>
        </w:rPr>
      </w:pPr>
    </w:p>
    <w:p w14:paraId="155A8FD3" w14:textId="77777777" w:rsidR="00097347" w:rsidRPr="0050160B" w:rsidRDefault="00097347" w:rsidP="00097347">
      <w:pPr>
        <w:rPr>
          <w:color w:val="000000"/>
        </w:rPr>
      </w:pPr>
    </w:p>
    <w:p w14:paraId="4E4C6007" w14:textId="77777777" w:rsidR="00EE4146" w:rsidRPr="0050160B" w:rsidRDefault="00EE4146" w:rsidP="00E40A4A">
      <w:pPr>
        <w:rPr>
          <w:color w:val="000000"/>
        </w:rPr>
      </w:pPr>
    </w:p>
    <w:p w14:paraId="630CC63B" w14:textId="77777777" w:rsidR="006A411F" w:rsidRPr="0050160B" w:rsidRDefault="006A411F" w:rsidP="00E40A4A">
      <w:pPr>
        <w:rPr>
          <w:color w:val="000000"/>
        </w:rPr>
      </w:pPr>
    </w:p>
    <w:tbl>
      <w:tblPr>
        <w:tblW w:w="0" w:type="auto"/>
        <w:tblInd w:w="2640" w:type="dxa"/>
        <w:tblBorders>
          <w:top w:val="single" w:sz="4" w:space="0" w:color="auto"/>
          <w:left w:val="single" w:sz="4" w:space="0" w:color="auto"/>
          <w:bottom w:val="single" w:sz="4" w:space="0" w:color="auto"/>
          <w:right w:val="single" w:sz="4" w:space="0" w:color="auto"/>
          <w:insideH w:val="single" w:sz="4" w:space="0" w:color="auto"/>
        </w:tblBorders>
        <w:tblLook w:val="01E0" w:firstRow="1" w:lastRow="1" w:firstColumn="1" w:lastColumn="1" w:noHBand="0" w:noVBand="0"/>
      </w:tblPr>
      <w:tblGrid>
        <w:gridCol w:w="1635"/>
        <w:gridCol w:w="4540"/>
        <w:gridCol w:w="235"/>
      </w:tblGrid>
      <w:tr w:rsidR="00216436" w:rsidRPr="0050160B" w14:paraId="19E3D60A" w14:textId="77777777" w:rsidTr="008152FC">
        <w:tc>
          <w:tcPr>
            <w:tcW w:w="6646" w:type="dxa"/>
            <w:gridSpan w:val="3"/>
            <w:tcBorders>
              <w:top w:val="single" w:sz="8" w:space="0" w:color="auto"/>
              <w:left w:val="single" w:sz="8" w:space="0" w:color="auto"/>
              <w:bottom w:val="nil"/>
              <w:right w:val="single" w:sz="8" w:space="0" w:color="auto"/>
            </w:tcBorders>
            <w:shd w:val="clear" w:color="auto" w:fill="auto"/>
          </w:tcPr>
          <w:p w14:paraId="7C1DAF87" w14:textId="77777777" w:rsidR="00216436" w:rsidRPr="0050160B" w:rsidRDefault="00216436" w:rsidP="00E40A4A">
            <w:pPr>
              <w:rPr>
                <w:color w:val="000000"/>
              </w:rPr>
            </w:pPr>
            <w:r w:rsidRPr="0050160B">
              <w:rPr>
                <w:rFonts w:hint="eastAsia"/>
                <w:color w:val="000000"/>
              </w:rPr>
              <w:t>○事務担当者連絡先</w:t>
            </w:r>
          </w:p>
        </w:tc>
      </w:tr>
      <w:tr w:rsidR="00216436" w:rsidRPr="0050160B" w14:paraId="6F4ED7B5" w14:textId="77777777" w:rsidTr="008152FC">
        <w:tc>
          <w:tcPr>
            <w:tcW w:w="1688" w:type="dxa"/>
            <w:tcBorders>
              <w:top w:val="nil"/>
              <w:left w:val="single" w:sz="8" w:space="0" w:color="auto"/>
              <w:bottom w:val="nil"/>
            </w:tcBorders>
            <w:shd w:val="clear" w:color="auto" w:fill="auto"/>
          </w:tcPr>
          <w:p w14:paraId="54970B2F" w14:textId="77777777" w:rsidR="00216436" w:rsidRPr="0050160B" w:rsidRDefault="00216436" w:rsidP="008152FC">
            <w:pPr>
              <w:jc w:val="center"/>
              <w:rPr>
                <w:color w:val="000000"/>
              </w:rPr>
            </w:pPr>
            <w:r w:rsidRPr="0050160B">
              <w:rPr>
                <w:rFonts w:hint="eastAsia"/>
                <w:color w:val="000000"/>
              </w:rPr>
              <w:t>担当者氏名</w:t>
            </w:r>
          </w:p>
        </w:tc>
        <w:tc>
          <w:tcPr>
            <w:tcW w:w="4722" w:type="dxa"/>
            <w:tcBorders>
              <w:top w:val="nil"/>
            </w:tcBorders>
            <w:shd w:val="clear" w:color="auto" w:fill="auto"/>
          </w:tcPr>
          <w:p w14:paraId="4194E3D7" w14:textId="77777777" w:rsidR="00216436" w:rsidRPr="0050160B" w:rsidRDefault="00216436" w:rsidP="00E40A4A">
            <w:pPr>
              <w:rPr>
                <w:color w:val="000000"/>
              </w:rPr>
            </w:pPr>
          </w:p>
        </w:tc>
        <w:tc>
          <w:tcPr>
            <w:tcW w:w="236" w:type="dxa"/>
            <w:tcBorders>
              <w:top w:val="nil"/>
              <w:bottom w:val="nil"/>
              <w:right w:val="single" w:sz="8" w:space="0" w:color="auto"/>
            </w:tcBorders>
            <w:shd w:val="clear" w:color="auto" w:fill="auto"/>
          </w:tcPr>
          <w:p w14:paraId="07F579D0" w14:textId="77777777" w:rsidR="00216436" w:rsidRPr="0050160B" w:rsidRDefault="00216436" w:rsidP="00E40A4A">
            <w:pPr>
              <w:rPr>
                <w:color w:val="000000"/>
              </w:rPr>
            </w:pPr>
          </w:p>
        </w:tc>
      </w:tr>
      <w:tr w:rsidR="00216436" w:rsidRPr="0050160B" w14:paraId="604F13FB" w14:textId="77777777" w:rsidTr="008152FC">
        <w:tc>
          <w:tcPr>
            <w:tcW w:w="1688" w:type="dxa"/>
            <w:tcBorders>
              <w:top w:val="nil"/>
              <w:left w:val="single" w:sz="8" w:space="0" w:color="auto"/>
              <w:bottom w:val="nil"/>
            </w:tcBorders>
            <w:shd w:val="clear" w:color="auto" w:fill="auto"/>
          </w:tcPr>
          <w:p w14:paraId="3EB62EF8" w14:textId="77777777" w:rsidR="00216436" w:rsidRPr="0050160B" w:rsidRDefault="00216436" w:rsidP="008152FC">
            <w:pPr>
              <w:jc w:val="center"/>
              <w:rPr>
                <w:color w:val="000000"/>
              </w:rPr>
            </w:pPr>
            <w:r w:rsidRPr="0050160B">
              <w:rPr>
                <w:rFonts w:hint="eastAsia"/>
                <w:color w:val="000000"/>
              </w:rPr>
              <w:t>所</w:t>
            </w:r>
            <w:r w:rsidR="001506E7" w:rsidRPr="0050160B">
              <w:rPr>
                <w:rFonts w:hint="eastAsia"/>
                <w:color w:val="000000"/>
              </w:rPr>
              <w:t xml:space="preserve">　　　</w:t>
            </w:r>
            <w:r w:rsidRPr="0050160B">
              <w:rPr>
                <w:rFonts w:hint="eastAsia"/>
                <w:color w:val="000000"/>
              </w:rPr>
              <w:t>属</w:t>
            </w:r>
          </w:p>
        </w:tc>
        <w:tc>
          <w:tcPr>
            <w:tcW w:w="4722" w:type="dxa"/>
            <w:shd w:val="clear" w:color="auto" w:fill="auto"/>
          </w:tcPr>
          <w:p w14:paraId="6E34AF71" w14:textId="77777777" w:rsidR="00216436" w:rsidRPr="0050160B" w:rsidRDefault="00216436" w:rsidP="00E40A4A">
            <w:pPr>
              <w:rPr>
                <w:color w:val="000000"/>
              </w:rPr>
            </w:pPr>
          </w:p>
        </w:tc>
        <w:tc>
          <w:tcPr>
            <w:tcW w:w="236" w:type="dxa"/>
            <w:tcBorders>
              <w:top w:val="nil"/>
              <w:bottom w:val="nil"/>
              <w:right w:val="single" w:sz="8" w:space="0" w:color="auto"/>
            </w:tcBorders>
            <w:shd w:val="clear" w:color="auto" w:fill="auto"/>
          </w:tcPr>
          <w:p w14:paraId="763B6999" w14:textId="77777777" w:rsidR="00216436" w:rsidRPr="0050160B" w:rsidRDefault="00216436" w:rsidP="00E40A4A">
            <w:pPr>
              <w:rPr>
                <w:color w:val="000000"/>
              </w:rPr>
            </w:pPr>
          </w:p>
        </w:tc>
      </w:tr>
      <w:tr w:rsidR="00216436" w:rsidRPr="0050160B" w14:paraId="146B49E8" w14:textId="77777777" w:rsidTr="008152FC">
        <w:tc>
          <w:tcPr>
            <w:tcW w:w="1688" w:type="dxa"/>
            <w:tcBorders>
              <w:top w:val="nil"/>
              <w:left w:val="single" w:sz="8" w:space="0" w:color="auto"/>
              <w:bottom w:val="nil"/>
            </w:tcBorders>
            <w:shd w:val="clear" w:color="auto" w:fill="auto"/>
          </w:tcPr>
          <w:p w14:paraId="54BE78B2" w14:textId="77777777" w:rsidR="00216436" w:rsidRPr="0050160B" w:rsidRDefault="00216436" w:rsidP="008152FC">
            <w:pPr>
              <w:jc w:val="center"/>
              <w:rPr>
                <w:color w:val="000000"/>
              </w:rPr>
            </w:pPr>
            <w:r w:rsidRPr="0050160B">
              <w:rPr>
                <w:rFonts w:hint="eastAsia"/>
                <w:color w:val="000000"/>
              </w:rPr>
              <w:t>住</w:t>
            </w:r>
            <w:r w:rsidR="001506E7" w:rsidRPr="0050160B">
              <w:rPr>
                <w:rFonts w:hint="eastAsia"/>
                <w:color w:val="000000"/>
              </w:rPr>
              <w:t xml:space="preserve">　　　</w:t>
            </w:r>
            <w:r w:rsidRPr="0050160B">
              <w:rPr>
                <w:rFonts w:hint="eastAsia"/>
                <w:color w:val="000000"/>
              </w:rPr>
              <w:t>所</w:t>
            </w:r>
          </w:p>
        </w:tc>
        <w:tc>
          <w:tcPr>
            <w:tcW w:w="4722" w:type="dxa"/>
            <w:shd w:val="clear" w:color="auto" w:fill="auto"/>
          </w:tcPr>
          <w:p w14:paraId="2A292FD0" w14:textId="77777777" w:rsidR="00216436" w:rsidRPr="0050160B" w:rsidRDefault="00216436" w:rsidP="00E40A4A">
            <w:pPr>
              <w:rPr>
                <w:color w:val="000000"/>
              </w:rPr>
            </w:pPr>
            <w:r w:rsidRPr="0050160B">
              <w:rPr>
                <w:rFonts w:hint="eastAsia"/>
                <w:color w:val="000000"/>
              </w:rPr>
              <w:t>〒</w:t>
            </w:r>
          </w:p>
        </w:tc>
        <w:tc>
          <w:tcPr>
            <w:tcW w:w="236" w:type="dxa"/>
            <w:tcBorders>
              <w:top w:val="nil"/>
              <w:bottom w:val="nil"/>
              <w:right w:val="single" w:sz="8" w:space="0" w:color="auto"/>
            </w:tcBorders>
            <w:shd w:val="clear" w:color="auto" w:fill="auto"/>
          </w:tcPr>
          <w:p w14:paraId="091C0EAA" w14:textId="77777777" w:rsidR="00216436" w:rsidRPr="0050160B" w:rsidRDefault="00216436" w:rsidP="00E40A4A">
            <w:pPr>
              <w:rPr>
                <w:color w:val="000000"/>
              </w:rPr>
            </w:pPr>
          </w:p>
        </w:tc>
      </w:tr>
      <w:tr w:rsidR="00216436" w:rsidRPr="0050160B" w:rsidDel="004E300A" w14:paraId="6763F643" w14:textId="77777777" w:rsidTr="008152FC">
        <w:trPr>
          <w:del w:id="1" w:author="中村　文" w:date="2024-09-18T15:48:00Z"/>
        </w:trPr>
        <w:tc>
          <w:tcPr>
            <w:tcW w:w="1688" w:type="dxa"/>
            <w:tcBorders>
              <w:top w:val="nil"/>
              <w:left w:val="single" w:sz="8" w:space="0" w:color="auto"/>
              <w:bottom w:val="nil"/>
            </w:tcBorders>
            <w:shd w:val="clear" w:color="auto" w:fill="auto"/>
          </w:tcPr>
          <w:p w14:paraId="72FEFAF5" w14:textId="77777777" w:rsidR="00216436" w:rsidRPr="0050160B" w:rsidDel="004E300A" w:rsidRDefault="00216436" w:rsidP="00550175">
            <w:pPr>
              <w:rPr>
                <w:del w:id="2" w:author="中村　文" w:date="2024-09-18T15:48:00Z"/>
                <w:color w:val="000000"/>
              </w:rPr>
            </w:pPr>
          </w:p>
        </w:tc>
        <w:tc>
          <w:tcPr>
            <w:tcW w:w="4722" w:type="dxa"/>
            <w:shd w:val="clear" w:color="auto" w:fill="auto"/>
          </w:tcPr>
          <w:p w14:paraId="3AEE7341" w14:textId="77777777" w:rsidR="00216436" w:rsidRPr="0050160B" w:rsidDel="004E300A" w:rsidRDefault="00216436" w:rsidP="00E40A4A">
            <w:pPr>
              <w:rPr>
                <w:del w:id="3" w:author="中村　文" w:date="2024-09-18T15:48:00Z"/>
                <w:color w:val="000000"/>
              </w:rPr>
            </w:pPr>
          </w:p>
        </w:tc>
        <w:tc>
          <w:tcPr>
            <w:tcW w:w="236" w:type="dxa"/>
            <w:tcBorders>
              <w:top w:val="nil"/>
              <w:bottom w:val="nil"/>
              <w:right w:val="single" w:sz="8" w:space="0" w:color="auto"/>
            </w:tcBorders>
            <w:shd w:val="clear" w:color="auto" w:fill="auto"/>
          </w:tcPr>
          <w:p w14:paraId="68C84DF7" w14:textId="77777777" w:rsidR="00216436" w:rsidRPr="0050160B" w:rsidDel="004E300A" w:rsidRDefault="00216436" w:rsidP="00E40A4A">
            <w:pPr>
              <w:rPr>
                <w:del w:id="4" w:author="中村　文" w:date="2024-09-18T15:48:00Z"/>
                <w:color w:val="000000"/>
              </w:rPr>
            </w:pPr>
          </w:p>
        </w:tc>
      </w:tr>
      <w:tr w:rsidR="00216436" w:rsidRPr="0050160B" w:rsidDel="004E300A" w14:paraId="732F2271" w14:textId="77777777" w:rsidTr="008152FC">
        <w:trPr>
          <w:del w:id="5" w:author="中村　文" w:date="2024-09-18T15:48:00Z"/>
        </w:trPr>
        <w:tc>
          <w:tcPr>
            <w:tcW w:w="1688" w:type="dxa"/>
            <w:tcBorders>
              <w:top w:val="nil"/>
              <w:left w:val="single" w:sz="8" w:space="0" w:color="auto"/>
              <w:bottom w:val="nil"/>
            </w:tcBorders>
            <w:shd w:val="clear" w:color="auto" w:fill="auto"/>
          </w:tcPr>
          <w:p w14:paraId="00EB5A03" w14:textId="77777777" w:rsidR="00216436" w:rsidRPr="00A8733B" w:rsidDel="004E300A" w:rsidRDefault="00216436" w:rsidP="008152FC">
            <w:pPr>
              <w:jc w:val="center"/>
              <w:rPr>
                <w:del w:id="6" w:author="中村　文" w:date="2024-09-18T15:48:00Z"/>
                <w:strike/>
                <w:color w:val="000000"/>
              </w:rPr>
            </w:pPr>
            <w:del w:id="7" w:author="中村　文" w:date="2024-09-18T15:08:00Z">
              <w:r w:rsidRPr="00A8733B" w:rsidDel="00CD157C">
                <w:rPr>
                  <w:rFonts w:hint="eastAsia"/>
                  <w:strike/>
                  <w:color w:val="000000"/>
                </w:rPr>
                <w:delText>電</w:delText>
              </w:r>
              <w:r w:rsidR="001506E7" w:rsidRPr="00A8733B" w:rsidDel="00CD157C">
                <w:rPr>
                  <w:rFonts w:hint="eastAsia"/>
                  <w:strike/>
                  <w:color w:val="000000"/>
                </w:rPr>
                <w:delText xml:space="preserve">　　　</w:delText>
              </w:r>
              <w:r w:rsidRPr="00A8733B" w:rsidDel="00CD157C">
                <w:rPr>
                  <w:rFonts w:hint="eastAsia"/>
                  <w:strike/>
                  <w:color w:val="000000"/>
                </w:rPr>
                <w:delText>話</w:delText>
              </w:r>
            </w:del>
          </w:p>
        </w:tc>
        <w:tc>
          <w:tcPr>
            <w:tcW w:w="4722" w:type="dxa"/>
            <w:shd w:val="clear" w:color="auto" w:fill="auto"/>
          </w:tcPr>
          <w:p w14:paraId="5FE8C741" w14:textId="77777777" w:rsidR="00216436" w:rsidRPr="00A8733B" w:rsidDel="004E300A" w:rsidRDefault="00216436" w:rsidP="00E40A4A">
            <w:pPr>
              <w:rPr>
                <w:del w:id="8" w:author="中村　文" w:date="2024-09-18T15:48:00Z"/>
                <w:strike/>
                <w:color w:val="000000"/>
              </w:rPr>
            </w:pPr>
          </w:p>
        </w:tc>
        <w:tc>
          <w:tcPr>
            <w:tcW w:w="236" w:type="dxa"/>
            <w:tcBorders>
              <w:top w:val="nil"/>
              <w:bottom w:val="nil"/>
              <w:right w:val="single" w:sz="8" w:space="0" w:color="auto"/>
            </w:tcBorders>
            <w:shd w:val="clear" w:color="auto" w:fill="auto"/>
          </w:tcPr>
          <w:p w14:paraId="0031023A" w14:textId="77777777" w:rsidR="00216436" w:rsidRPr="0050160B" w:rsidDel="004E300A" w:rsidRDefault="00216436" w:rsidP="00E40A4A">
            <w:pPr>
              <w:rPr>
                <w:del w:id="9" w:author="中村　文" w:date="2024-09-18T15:48:00Z"/>
                <w:color w:val="000000"/>
              </w:rPr>
            </w:pPr>
          </w:p>
        </w:tc>
      </w:tr>
      <w:tr w:rsidR="00216436" w:rsidRPr="0050160B" w:rsidDel="004E300A" w14:paraId="64149D22" w14:textId="77777777" w:rsidTr="008152FC">
        <w:trPr>
          <w:del w:id="10" w:author="中村　文" w:date="2024-09-18T15:48:00Z"/>
        </w:trPr>
        <w:tc>
          <w:tcPr>
            <w:tcW w:w="1688" w:type="dxa"/>
            <w:tcBorders>
              <w:top w:val="nil"/>
              <w:left w:val="single" w:sz="8" w:space="0" w:color="auto"/>
              <w:bottom w:val="nil"/>
            </w:tcBorders>
            <w:shd w:val="clear" w:color="auto" w:fill="auto"/>
          </w:tcPr>
          <w:p w14:paraId="72492BCE" w14:textId="77777777" w:rsidR="00216436" w:rsidRPr="0050160B" w:rsidDel="004E300A" w:rsidRDefault="006A3B4C" w:rsidP="008152FC">
            <w:pPr>
              <w:jc w:val="center"/>
              <w:rPr>
                <w:del w:id="11" w:author="中村　文" w:date="2024-09-18T15:48:00Z"/>
                <w:color w:val="000000"/>
              </w:rPr>
            </w:pPr>
            <w:del w:id="12" w:author="中村　文" w:date="2024-09-18T15:09:00Z">
              <w:r w:rsidRPr="0050160B" w:rsidDel="00CD157C">
                <w:rPr>
                  <w:rFonts w:hint="eastAsia"/>
                  <w:color w:val="000000"/>
                </w:rPr>
                <w:delText>Ｆ</w:delText>
              </w:r>
              <w:r w:rsidR="001506E7" w:rsidRPr="0050160B" w:rsidDel="00CD157C">
                <w:rPr>
                  <w:rFonts w:hint="eastAsia"/>
                  <w:color w:val="000000"/>
                </w:rPr>
                <w:delText xml:space="preserve">　</w:delText>
              </w:r>
              <w:r w:rsidRPr="0050160B" w:rsidDel="00CD157C">
                <w:rPr>
                  <w:rFonts w:hint="eastAsia"/>
                  <w:color w:val="000000"/>
                </w:rPr>
                <w:delText>Ａ</w:delText>
              </w:r>
              <w:r w:rsidR="001506E7" w:rsidRPr="0050160B" w:rsidDel="00CD157C">
                <w:rPr>
                  <w:rFonts w:hint="eastAsia"/>
                  <w:color w:val="000000"/>
                </w:rPr>
                <w:delText xml:space="preserve">　</w:delText>
              </w:r>
              <w:r w:rsidRPr="0050160B" w:rsidDel="00CD157C">
                <w:rPr>
                  <w:rFonts w:hint="eastAsia"/>
                  <w:color w:val="000000"/>
                </w:rPr>
                <w:delText>Ｘ</w:delText>
              </w:r>
            </w:del>
          </w:p>
        </w:tc>
        <w:tc>
          <w:tcPr>
            <w:tcW w:w="4722" w:type="dxa"/>
            <w:shd w:val="clear" w:color="auto" w:fill="auto"/>
          </w:tcPr>
          <w:p w14:paraId="7C22757E" w14:textId="77777777" w:rsidR="00216436" w:rsidRPr="0050160B" w:rsidDel="004E300A" w:rsidRDefault="00216436" w:rsidP="00E40A4A">
            <w:pPr>
              <w:rPr>
                <w:del w:id="13" w:author="中村　文" w:date="2024-09-18T15:48:00Z"/>
                <w:color w:val="000000"/>
              </w:rPr>
            </w:pPr>
          </w:p>
        </w:tc>
        <w:tc>
          <w:tcPr>
            <w:tcW w:w="236" w:type="dxa"/>
            <w:tcBorders>
              <w:top w:val="nil"/>
              <w:bottom w:val="nil"/>
              <w:right w:val="single" w:sz="8" w:space="0" w:color="auto"/>
            </w:tcBorders>
            <w:shd w:val="clear" w:color="auto" w:fill="auto"/>
          </w:tcPr>
          <w:p w14:paraId="5102661F" w14:textId="77777777" w:rsidR="00216436" w:rsidRPr="0050160B" w:rsidDel="004E300A" w:rsidRDefault="00216436" w:rsidP="00E40A4A">
            <w:pPr>
              <w:rPr>
                <w:del w:id="14" w:author="中村　文" w:date="2024-09-18T15:48:00Z"/>
                <w:color w:val="000000"/>
              </w:rPr>
            </w:pPr>
          </w:p>
        </w:tc>
      </w:tr>
      <w:tr w:rsidR="00216436" w:rsidRPr="0050160B" w14:paraId="4494FFE4" w14:textId="77777777" w:rsidTr="008152FC">
        <w:trPr>
          <w:trHeight w:val="103"/>
        </w:trPr>
        <w:tc>
          <w:tcPr>
            <w:tcW w:w="1688" w:type="dxa"/>
            <w:tcBorders>
              <w:top w:val="nil"/>
              <w:left w:val="single" w:sz="8" w:space="0" w:color="auto"/>
              <w:bottom w:val="single" w:sz="8" w:space="0" w:color="auto"/>
            </w:tcBorders>
            <w:shd w:val="clear" w:color="auto" w:fill="auto"/>
          </w:tcPr>
          <w:p w14:paraId="05DD1472" w14:textId="77777777" w:rsidR="00216436" w:rsidRPr="0050160B" w:rsidRDefault="00216436" w:rsidP="00550175">
            <w:pPr>
              <w:rPr>
                <w:color w:val="000000"/>
              </w:rPr>
            </w:pPr>
          </w:p>
        </w:tc>
        <w:tc>
          <w:tcPr>
            <w:tcW w:w="4722" w:type="dxa"/>
            <w:tcBorders>
              <w:bottom w:val="single" w:sz="8" w:space="0" w:color="auto"/>
            </w:tcBorders>
            <w:shd w:val="clear" w:color="auto" w:fill="auto"/>
          </w:tcPr>
          <w:p w14:paraId="0D660CE5" w14:textId="77777777" w:rsidR="00216436" w:rsidRPr="0050160B" w:rsidRDefault="00216436" w:rsidP="00E40A4A">
            <w:pPr>
              <w:rPr>
                <w:color w:val="000000"/>
              </w:rPr>
            </w:pPr>
          </w:p>
        </w:tc>
        <w:tc>
          <w:tcPr>
            <w:tcW w:w="236" w:type="dxa"/>
            <w:tcBorders>
              <w:top w:val="nil"/>
              <w:right w:val="single" w:sz="8" w:space="0" w:color="auto"/>
            </w:tcBorders>
            <w:shd w:val="clear" w:color="auto" w:fill="auto"/>
          </w:tcPr>
          <w:p w14:paraId="1F095881" w14:textId="77777777" w:rsidR="00216436" w:rsidRPr="0050160B" w:rsidRDefault="00216436" w:rsidP="00E40A4A">
            <w:pPr>
              <w:rPr>
                <w:color w:val="000000"/>
              </w:rPr>
            </w:pPr>
          </w:p>
        </w:tc>
      </w:tr>
    </w:tbl>
    <w:p w14:paraId="0E5490D8" w14:textId="0D394CB8" w:rsidR="00180DE3" w:rsidRPr="0050160B" w:rsidDel="001742CD" w:rsidRDefault="00180DE3" w:rsidP="001742CD">
      <w:pPr>
        <w:rPr>
          <w:del w:id="15" w:author="中村　文" w:date="2024-09-20T11:30:00Z"/>
          <w:color w:val="000000"/>
          <w:sz w:val="21"/>
          <w:szCs w:val="21"/>
        </w:rPr>
      </w:pPr>
      <w:del w:id="16" w:author="中村　文" w:date="2024-09-20T11:30:00Z">
        <w:r w:rsidRPr="0050160B" w:rsidDel="001742CD">
          <w:rPr>
            <w:rFonts w:hint="eastAsia"/>
            <w:color w:val="000000"/>
            <w:sz w:val="21"/>
            <w:szCs w:val="21"/>
          </w:rPr>
          <w:delText>（様式１－２）（用紙寸法は、日本工業規格Ａ列４とする。）</w:delText>
        </w:r>
      </w:del>
    </w:p>
    <w:p w14:paraId="5D455415" w14:textId="5A946DB0" w:rsidR="00180DE3" w:rsidRPr="0050160B" w:rsidDel="001742CD" w:rsidRDefault="00F63FFF" w:rsidP="001742CD">
      <w:pPr>
        <w:rPr>
          <w:del w:id="17" w:author="中村　文" w:date="2024-09-20T11:30:00Z"/>
          <w:color w:val="000000"/>
          <w:sz w:val="20"/>
          <w:szCs w:val="20"/>
        </w:rPr>
      </w:pPr>
      <w:del w:id="18" w:author="中村　文" w:date="2024-09-20T11:30:00Z">
        <w:r w:rsidRPr="0050160B" w:rsidDel="001742CD">
          <w:rPr>
            <w:rFonts w:hint="eastAsia"/>
            <w:color w:val="000000"/>
            <w:sz w:val="20"/>
            <w:szCs w:val="20"/>
          </w:rPr>
          <w:delText>（※本様式１－２については、別紙を添付することも可能とするが、</w:delText>
        </w:r>
        <w:r w:rsidRPr="0050160B" w:rsidDel="001742CD">
          <w:rPr>
            <w:rFonts w:hint="eastAsia"/>
            <w:color w:val="000000"/>
            <w:sz w:val="20"/>
            <w:szCs w:val="20"/>
            <w:u w:val="wave"/>
          </w:rPr>
          <w:delText>別紙も含め、全体で</w:delText>
        </w:r>
        <w:r w:rsidR="00C357BE" w:rsidRPr="0050160B" w:rsidDel="001742CD">
          <w:rPr>
            <w:rFonts w:hint="eastAsia"/>
            <w:color w:val="000000"/>
            <w:sz w:val="20"/>
            <w:szCs w:val="20"/>
            <w:u w:val="wave"/>
          </w:rPr>
          <w:delText>７</w:delText>
        </w:r>
        <w:r w:rsidRPr="0050160B" w:rsidDel="001742CD">
          <w:rPr>
            <w:rFonts w:hint="eastAsia"/>
            <w:color w:val="000000"/>
            <w:sz w:val="20"/>
            <w:szCs w:val="20"/>
            <w:u w:val="wave"/>
          </w:rPr>
          <w:delText>ページ以内に収めること。</w:delText>
        </w:r>
        <w:r w:rsidRPr="0050160B" w:rsidDel="001742CD">
          <w:rPr>
            <w:rFonts w:hint="eastAsia"/>
            <w:color w:val="000000"/>
            <w:sz w:val="20"/>
            <w:szCs w:val="20"/>
          </w:rPr>
          <w:delText>また、別紙を添付する場合は、Ａ４サイズで作成すること。）</w:delText>
        </w:r>
      </w:del>
    </w:p>
    <w:p w14:paraId="47B78A83" w14:textId="5438A78E" w:rsidR="0093456C" w:rsidRPr="0050160B" w:rsidDel="001742CD" w:rsidRDefault="0093456C" w:rsidP="001742CD">
      <w:pPr>
        <w:rPr>
          <w:del w:id="19" w:author="中村　文" w:date="2024-09-20T11:30:00Z"/>
          <w:color w:val="000000"/>
          <w:sz w:val="18"/>
          <w:szCs w:val="18"/>
        </w:rPr>
      </w:pPr>
      <w:del w:id="20" w:author="中村　文" w:date="2024-09-20T11:30:00Z">
        <w:r w:rsidRPr="0050160B" w:rsidDel="001742CD">
          <w:rPr>
            <w:rFonts w:hint="eastAsia"/>
            <w:color w:val="000000"/>
            <w:sz w:val="18"/>
            <w:szCs w:val="18"/>
          </w:rPr>
          <w:delText>新規団体　・　継続団体　（実施年度：　　　　　　　　　　　）</w:delText>
        </w:r>
      </w:del>
    </w:p>
    <w:p w14:paraId="6749981B" w14:textId="14AADDB6" w:rsidR="0093456C" w:rsidRPr="0050160B" w:rsidDel="001742CD" w:rsidRDefault="0093456C" w:rsidP="001742CD">
      <w:pPr>
        <w:rPr>
          <w:del w:id="21" w:author="中村　文" w:date="2024-09-20T11:30:00Z"/>
          <w:color w:val="000000"/>
          <w:sz w:val="20"/>
          <w:szCs w:val="20"/>
        </w:rPr>
      </w:pPr>
      <w:del w:id="22" w:author="中村　文" w:date="2024-09-20T11:30:00Z">
        <w:r w:rsidRPr="0050160B" w:rsidDel="001742CD">
          <w:rPr>
            <w:rFonts w:hint="eastAsia"/>
            <w:color w:val="000000"/>
            <w:sz w:val="18"/>
            <w:szCs w:val="18"/>
          </w:rPr>
          <w:delText>いずれかに○を付ける。継続団体の場合、実施年度を記載すること。</w:delText>
        </w:r>
      </w:del>
    </w:p>
    <w:p w14:paraId="0D5D3FD1" w14:textId="2C0EDA73" w:rsidR="00180DE3" w:rsidRPr="0050160B" w:rsidDel="001742CD" w:rsidRDefault="00180DE3" w:rsidP="001742CD">
      <w:pPr>
        <w:rPr>
          <w:del w:id="23" w:author="中村　文" w:date="2024-09-20T11:30:00Z"/>
          <w:color w:val="000000"/>
          <w:sz w:val="36"/>
          <w:szCs w:val="36"/>
        </w:rPr>
      </w:pPr>
      <w:del w:id="24" w:author="中村　文" w:date="2024-09-20T11:30:00Z">
        <w:r w:rsidRPr="0050160B" w:rsidDel="001742CD">
          <w:rPr>
            <w:rFonts w:hint="eastAsia"/>
            <w:color w:val="000000"/>
            <w:sz w:val="36"/>
            <w:szCs w:val="36"/>
          </w:rPr>
          <w:delText>事　業　計　画　書</w:delText>
        </w:r>
      </w:del>
    </w:p>
    <w:p w14:paraId="4D660001" w14:textId="50DF3BA1" w:rsidR="00180DE3" w:rsidRPr="0050160B" w:rsidDel="001742CD" w:rsidRDefault="00180DE3" w:rsidP="001742CD">
      <w:pPr>
        <w:rPr>
          <w:del w:id="25" w:author="中村　文" w:date="2024-09-20T11:30:00Z"/>
          <w:color w:val="000000"/>
        </w:rPr>
      </w:pPr>
    </w:p>
    <w:p w14:paraId="5D1B005A" w14:textId="45E33F6C" w:rsidR="00180DE3" w:rsidRPr="0050160B" w:rsidDel="001742CD" w:rsidRDefault="00180DE3" w:rsidP="001742CD">
      <w:pPr>
        <w:rPr>
          <w:del w:id="26" w:author="中村　文" w:date="2024-09-20T11:30:00Z"/>
          <w:color w:val="000000"/>
        </w:rPr>
      </w:pPr>
      <w:del w:id="27" w:author="中村　文" w:date="2024-09-20T11:30:00Z">
        <w:r w:rsidRPr="0050160B" w:rsidDel="001742CD">
          <w:rPr>
            <w:rFonts w:hint="eastAsia"/>
            <w:color w:val="000000"/>
          </w:rPr>
          <w:delText>１．事業の題名</w:delText>
        </w:r>
      </w:del>
    </w:p>
    <w:tbl>
      <w:tblPr>
        <w:tblW w:w="0" w:type="auto"/>
        <w:jc w:val="center"/>
        <w:tblLook w:val="01E0" w:firstRow="1" w:lastRow="1" w:firstColumn="1" w:lastColumn="1" w:noHBand="0" w:noVBand="0"/>
      </w:tblPr>
      <w:tblGrid>
        <w:gridCol w:w="457"/>
        <w:gridCol w:w="7500"/>
        <w:gridCol w:w="467"/>
      </w:tblGrid>
      <w:tr w:rsidR="00180DE3" w:rsidRPr="0050160B" w:rsidDel="001742CD" w14:paraId="0E38F3C3" w14:textId="7CC27F23" w:rsidTr="008152FC">
        <w:trPr>
          <w:trHeight w:val="526"/>
          <w:jc w:val="center"/>
          <w:del w:id="28" w:author="中村　文" w:date="2024-09-20T11:30:00Z"/>
        </w:trPr>
        <w:tc>
          <w:tcPr>
            <w:tcW w:w="457" w:type="dxa"/>
            <w:tcBorders>
              <w:top w:val="single" w:sz="8" w:space="0" w:color="auto"/>
              <w:left w:val="single" w:sz="8" w:space="0" w:color="auto"/>
              <w:bottom w:val="single" w:sz="8" w:space="0" w:color="auto"/>
              <w:right w:val="nil"/>
            </w:tcBorders>
            <w:shd w:val="clear" w:color="auto" w:fill="auto"/>
            <w:vAlign w:val="center"/>
            <w:hideMark/>
          </w:tcPr>
          <w:p w14:paraId="6FE95C4D" w14:textId="6AA7BDA6" w:rsidR="00180DE3" w:rsidRPr="0050160B" w:rsidDel="001742CD" w:rsidRDefault="00180DE3" w:rsidP="001742CD">
            <w:pPr>
              <w:rPr>
                <w:del w:id="29" w:author="中村　文" w:date="2024-09-20T11:30:00Z"/>
                <w:color w:val="000000"/>
              </w:rPr>
            </w:pPr>
            <w:del w:id="30" w:author="中村　文" w:date="2024-09-20T11:30:00Z">
              <w:r w:rsidRPr="0050160B" w:rsidDel="001742CD">
                <w:rPr>
                  <w:rFonts w:hint="eastAsia"/>
                  <w:color w:val="000000"/>
                </w:rPr>
                <w:delText>「</w:delText>
              </w:r>
            </w:del>
          </w:p>
        </w:tc>
        <w:tc>
          <w:tcPr>
            <w:tcW w:w="7500" w:type="dxa"/>
            <w:tcBorders>
              <w:top w:val="single" w:sz="8" w:space="0" w:color="auto"/>
              <w:left w:val="nil"/>
              <w:bottom w:val="single" w:sz="8" w:space="0" w:color="auto"/>
              <w:right w:val="nil"/>
            </w:tcBorders>
            <w:shd w:val="clear" w:color="auto" w:fill="CCFFFF"/>
            <w:vAlign w:val="center"/>
          </w:tcPr>
          <w:p w14:paraId="6686ED7B" w14:textId="4023793F" w:rsidR="00180DE3" w:rsidRPr="0050160B" w:rsidDel="001742CD" w:rsidRDefault="00180DE3" w:rsidP="001742CD">
            <w:pPr>
              <w:rPr>
                <w:del w:id="31" w:author="中村　文" w:date="2024-09-20T11:30:00Z"/>
                <w:color w:val="000000"/>
              </w:rPr>
            </w:pPr>
          </w:p>
        </w:tc>
        <w:tc>
          <w:tcPr>
            <w:tcW w:w="467" w:type="dxa"/>
            <w:tcBorders>
              <w:top w:val="single" w:sz="8" w:space="0" w:color="auto"/>
              <w:left w:val="nil"/>
              <w:bottom w:val="single" w:sz="8" w:space="0" w:color="auto"/>
              <w:right w:val="single" w:sz="8" w:space="0" w:color="auto"/>
            </w:tcBorders>
            <w:shd w:val="clear" w:color="auto" w:fill="auto"/>
            <w:vAlign w:val="center"/>
            <w:hideMark/>
          </w:tcPr>
          <w:p w14:paraId="61517D18" w14:textId="168EBBAC" w:rsidR="00180DE3" w:rsidRPr="0050160B" w:rsidDel="001742CD" w:rsidRDefault="00180DE3" w:rsidP="001742CD">
            <w:pPr>
              <w:rPr>
                <w:del w:id="32" w:author="中村　文" w:date="2024-09-20T11:30:00Z"/>
                <w:color w:val="000000"/>
              </w:rPr>
            </w:pPr>
            <w:del w:id="33" w:author="中村　文" w:date="2024-09-20T11:30:00Z">
              <w:r w:rsidRPr="0050160B" w:rsidDel="001742CD">
                <w:rPr>
                  <w:rFonts w:hint="eastAsia"/>
                  <w:color w:val="000000"/>
                </w:rPr>
                <w:delText>」</w:delText>
              </w:r>
            </w:del>
          </w:p>
        </w:tc>
      </w:tr>
    </w:tbl>
    <w:p w14:paraId="39EC44D9" w14:textId="4C9450C2" w:rsidR="00180DE3" w:rsidRPr="0050160B" w:rsidDel="001742CD" w:rsidRDefault="00180DE3" w:rsidP="001742CD">
      <w:pPr>
        <w:rPr>
          <w:del w:id="34" w:author="中村　文" w:date="2024-09-20T11:30:00Z"/>
          <w:color w:val="000000"/>
        </w:rPr>
      </w:pPr>
    </w:p>
    <w:p w14:paraId="381A1DD6" w14:textId="638CD2B0" w:rsidR="00180DE3" w:rsidRPr="0050160B" w:rsidDel="001742CD" w:rsidRDefault="00307BCE" w:rsidP="001742CD">
      <w:pPr>
        <w:rPr>
          <w:del w:id="35" w:author="中村　文" w:date="2024-09-20T11:30:00Z"/>
          <w:color w:val="000000"/>
        </w:rPr>
      </w:pPr>
      <w:del w:id="36" w:author="中村　文" w:date="2024-09-20T11:30:00Z">
        <w:r w:rsidRPr="0050160B" w:rsidDel="001742CD">
          <w:rPr>
            <w:rFonts w:hint="eastAsia"/>
            <w:color w:val="000000"/>
          </w:rPr>
          <w:delText>２</w:delText>
        </w:r>
        <w:r w:rsidR="00180DE3" w:rsidRPr="0050160B" w:rsidDel="001742CD">
          <w:rPr>
            <w:rFonts w:hint="eastAsia"/>
            <w:color w:val="000000"/>
          </w:rPr>
          <w:delText>．業務の委託期間</w:delText>
        </w:r>
      </w:del>
    </w:p>
    <w:p w14:paraId="5CF76EE3" w14:textId="21AA36C6" w:rsidR="00180DE3" w:rsidRPr="0050160B" w:rsidDel="001742CD" w:rsidRDefault="00180DE3" w:rsidP="001742CD">
      <w:pPr>
        <w:rPr>
          <w:del w:id="37" w:author="中村　文" w:date="2024-09-20T11:30:00Z"/>
          <w:color w:val="000000"/>
        </w:rPr>
      </w:pPr>
      <w:del w:id="38" w:author="中村　文" w:date="2024-09-20T11:30:00Z">
        <w:r w:rsidRPr="0050160B" w:rsidDel="001742CD">
          <w:rPr>
            <w:rFonts w:hint="eastAsia"/>
            <w:color w:val="000000"/>
          </w:rPr>
          <w:delText>委託を受けた日から</w:delText>
        </w:r>
        <w:r w:rsidR="00A92D50" w:rsidRPr="0050160B" w:rsidDel="001742CD">
          <w:rPr>
            <w:rFonts w:hint="eastAsia"/>
            <w:color w:val="000000"/>
          </w:rPr>
          <w:delText>令和</w:delText>
        </w:r>
        <w:r w:rsidRPr="0050160B" w:rsidDel="001742CD">
          <w:rPr>
            <w:rFonts w:hint="eastAsia"/>
            <w:color w:val="000000"/>
          </w:rPr>
          <w:delText xml:space="preserve">　　年　　月　　日まで</w:delText>
        </w:r>
      </w:del>
    </w:p>
    <w:p w14:paraId="1B65D3A2" w14:textId="1A041F6D" w:rsidR="00180DE3" w:rsidRPr="0050160B" w:rsidDel="001742CD" w:rsidRDefault="00180DE3" w:rsidP="001742CD">
      <w:pPr>
        <w:rPr>
          <w:del w:id="39" w:author="中村　文" w:date="2024-09-20T11:30:00Z"/>
          <w:color w:val="000000"/>
        </w:rPr>
      </w:pPr>
    </w:p>
    <w:p w14:paraId="2C74A72C" w14:textId="0E474AEB" w:rsidR="00180DE3" w:rsidRPr="0050160B" w:rsidDel="001742CD" w:rsidRDefault="00606587" w:rsidP="001742CD">
      <w:pPr>
        <w:rPr>
          <w:del w:id="40" w:author="中村　文" w:date="2024-09-20T11:30:00Z"/>
          <w:color w:val="000000"/>
        </w:rPr>
      </w:pPr>
      <w:del w:id="41" w:author="中村　文" w:date="2024-09-20T11:30:00Z">
        <w:r w:rsidRPr="0050160B" w:rsidDel="001742CD">
          <w:rPr>
            <w:rFonts w:hint="eastAsia"/>
            <w:color w:val="000000"/>
          </w:rPr>
          <w:delText>３</w:delText>
        </w:r>
        <w:r w:rsidR="00180DE3" w:rsidRPr="0050160B" w:rsidDel="001742CD">
          <w:rPr>
            <w:rFonts w:hint="eastAsia"/>
            <w:color w:val="000000"/>
          </w:rPr>
          <w:delText>．</w:delText>
        </w:r>
        <w:r w:rsidR="00A240C0" w:rsidRPr="0050160B" w:rsidDel="001742CD">
          <w:rPr>
            <w:rFonts w:hint="eastAsia"/>
            <w:color w:val="000000"/>
          </w:rPr>
          <w:delText>事業実施組織の</w:delText>
        </w:r>
      </w:del>
      <w:del w:id="42" w:author="中村　文" w:date="2024-09-18T11:32:00Z">
        <w:r w:rsidR="00A240C0" w:rsidRPr="0050160B" w:rsidDel="00A8733B">
          <w:rPr>
            <w:rFonts w:hint="eastAsia"/>
            <w:color w:val="000000"/>
          </w:rPr>
          <w:delText>構成</w:delText>
        </w:r>
      </w:del>
    </w:p>
    <w:p w14:paraId="77DDC630" w14:textId="7AC99AB2" w:rsidR="00E33949" w:rsidRPr="0050160B" w:rsidDel="001742CD" w:rsidRDefault="00E214DF" w:rsidP="001742CD">
      <w:pPr>
        <w:rPr>
          <w:del w:id="43" w:author="中村　文" w:date="2024-09-20T11:30:00Z"/>
          <w:color w:val="000000"/>
        </w:rPr>
      </w:pPr>
      <w:del w:id="44" w:author="中村　文" w:date="2024-09-20T11:30:00Z">
        <w:r w:rsidRPr="0050160B" w:rsidDel="001742CD">
          <w:rPr>
            <w:rFonts w:hint="eastAsia"/>
            <w:color w:val="000000"/>
          </w:rPr>
          <w:delText>①</w:delText>
        </w:r>
        <w:r w:rsidR="00A240C0" w:rsidRPr="0050160B" w:rsidDel="001742CD">
          <w:rPr>
            <w:rFonts w:hint="eastAsia"/>
            <w:color w:val="000000"/>
          </w:rPr>
          <w:delText>組織の全体</w:delText>
        </w:r>
        <w:r w:rsidR="00E33949" w:rsidRPr="0050160B" w:rsidDel="001742CD">
          <w:rPr>
            <w:rFonts w:hint="eastAsia"/>
            <w:color w:val="000000"/>
          </w:rPr>
          <w:delText>構成員</w:delText>
        </w:r>
      </w:del>
    </w:p>
    <w:tbl>
      <w:tblPr>
        <w:tblW w:w="0" w:type="auto"/>
        <w:jc w:val="center"/>
        <w:tblLook w:val="01E0" w:firstRow="1" w:lastRow="1" w:firstColumn="1" w:lastColumn="1" w:noHBand="0" w:noVBand="0"/>
      </w:tblPr>
      <w:tblGrid>
        <w:gridCol w:w="2268"/>
        <w:gridCol w:w="5040"/>
        <w:gridCol w:w="1394"/>
      </w:tblGrid>
      <w:tr w:rsidR="00180DE3" w:rsidRPr="0050160B" w:rsidDel="001742CD" w14:paraId="42FF32D7" w14:textId="0D32C3AC" w:rsidTr="008152FC">
        <w:trPr>
          <w:jc w:val="center"/>
          <w:del w:id="45" w:author="中村　文" w:date="2024-09-20T11:30:00Z"/>
        </w:trPr>
        <w:tc>
          <w:tcPr>
            <w:tcW w:w="2268" w:type="dxa"/>
            <w:tcBorders>
              <w:top w:val="single" w:sz="8" w:space="0" w:color="auto"/>
              <w:left w:val="single" w:sz="8" w:space="0" w:color="auto"/>
              <w:bottom w:val="single" w:sz="8" w:space="0" w:color="auto"/>
              <w:right w:val="single" w:sz="8" w:space="0" w:color="auto"/>
            </w:tcBorders>
            <w:shd w:val="clear" w:color="auto" w:fill="CCFFFF"/>
            <w:vAlign w:val="center"/>
            <w:hideMark/>
          </w:tcPr>
          <w:p w14:paraId="12091BAC" w14:textId="02E1A7F7" w:rsidR="00180DE3" w:rsidRPr="0050160B" w:rsidDel="001742CD" w:rsidRDefault="00180DE3" w:rsidP="001742CD">
            <w:pPr>
              <w:rPr>
                <w:del w:id="46" w:author="中村　文" w:date="2024-09-20T11:30:00Z"/>
                <w:color w:val="000000"/>
              </w:rPr>
            </w:pPr>
            <w:del w:id="47" w:author="中村　文" w:date="2024-09-20T11:30:00Z">
              <w:r w:rsidRPr="0050160B" w:rsidDel="001742CD">
                <w:rPr>
                  <w:rFonts w:hint="eastAsia"/>
                  <w:color w:val="000000"/>
                </w:rPr>
                <w:delText>氏　　名</w:delText>
              </w:r>
            </w:del>
          </w:p>
        </w:tc>
        <w:tc>
          <w:tcPr>
            <w:tcW w:w="5040" w:type="dxa"/>
            <w:tcBorders>
              <w:top w:val="single" w:sz="8" w:space="0" w:color="auto"/>
              <w:left w:val="single" w:sz="8" w:space="0" w:color="auto"/>
              <w:bottom w:val="single" w:sz="8" w:space="0" w:color="auto"/>
              <w:right w:val="single" w:sz="8" w:space="0" w:color="auto"/>
            </w:tcBorders>
            <w:shd w:val="clear" w:color="auto" w:fill="CCFFFF"/>
            <w:vAlign w:val="center"/>
            <w:hideMark/>
          </w:tcPr>
          <w:p w14:paraId="02774F42" w14:textId="52E7AFDE" w:rsidR="00180DE3" w:rsidRPr="0050160B" w:rsidDel="001742CD" w:rsidRDefault="00180DE3" w:rsidP="001742CD">
            <w:pPr>
              <w:rPr>
                <w:del w:id="48" w:author="中村　文" w:date="2024-09-20T11:30:00Z"/>
                <w:color w:val="000000"/>
              </w:rPr>
            </w:pPr>
            <w:del w:id="49" w:author="中村　文" w:date="2024-09-20T11:30:00Z">
              <w:r w:rsidRPr="0050160B" w:rsidDel="001742CD">
                <w:rPr>
                  <w:rFonts w:hint="eastAsia"/>
                  <w:color w:val="000000"/>
                </w:rPr>
                <w:delText>所　属　・　役　職　等</w:delText>
              </w:r>
            </w:del>
          </w:p>
        </w:tc>
        <w:tc>
          <w:tcPr>
            <w:tcW w:w="1394" w:type="dxa"/>
            <w:tcBorders>
              <w:top w:val="single" w:sz="8" w:space="0" w:color="auto"/>
              <w:left w:val="single" w:sz="8" w:space="0" w:color="auto"/>
              <w:bottom w:val="single" w:sz="8" w:space="0" w:color="auto"/>
              <w:right w:val="single" w:sz="8" w:space="0" w:color="auto"/>
            </w:tcBorders>
            <w:shd w:val="clear" w:color="auto" w:fill="CCFFFF"/>
            <w:vAlign w:val="center"/>
            <w:hideMark/>
          </w:tcPr>
          <w:p w14:paraId="36284C2D" w14:textId="06EEAB6A" w:rsidR="00180DE3" w:rsidRPr="0050160B" w:rsidDel="001742CD" w:rsidRDefault="00180DE3" w:rsidP="001742CD">
            <w:pPr>
              <w:rPr>
                <w:del w:id="50" w:author="中村　文" w:date="2024-09-20T11:30:00Z"/>
                <w:color w:val="000000"/>
              </w:rPr>
            </w:pPr>
            <w:del w:id="51" w:author="中村　文" w:date="2024-09-20T11:30:00Z">
              <w:r w:rsidRPr="0050160B" w:rsidDel="001742CD">
                <w:rPr>
                  <w:rFonts w:hint="eastAsia"/>
                  <w:color w:val="000000"/>
                </w:rPr>
                <w:delText>備考欄</w:delText>
              </w:r>
            </w:del>
          </w:p>
        </w:tc>
      </w:tr>
      <w:tr w:rsidR="00180DE3" w:rsidRPr="0050160B" w:rsidDel="001742CD" w14:paraId="1BE24392" w14:textId="1E3338A1" w:rsidTr="008152FC">
        <w:trPr>
          <w:jc w:val="center"/>
          <w:del w:id="52" w:author="中村　文" w:date="2024-09-20T11:30:00Z"/>
        </w:trPr>
        <w:tc>
          <w:tcPr>
            <w:tcW w:w="2268" w:type="dxa"/>
            <w:tcBorders>
              <w:top w:val="single" w:sz="8" w:space="0" w:color="auto"/>
              <w:left w:val="single" w:sz="8" w:space="0" w:color="auto"/>
              <w:bottom w:val="single" w:sz="4" w:space="0" w:color="auto"/>
              <w:right w:val="single" w:sz="8" w:space="0" w:color="auto"/>
            </w:tcBorders>
            <w:shd w:val="clear" w:color="auto" w:fill="auto"/>
          </w:tcPr>
          <w:p w14:paraId="534E4070" w14:textId="6F895FDE" w:rsidR="00180DE3" w:rsidRPr="0050160B" w:rsidDel="001742CD" w:rsidRDefault="00180DE3" w:rsidP="001742CD">
            <w:pPr>
              <w:rPr>
                <w:del w:id="53" w:author="中村　文" w:date="2024-09-20T11:30:00Z"/>
                <w:color w:val="000000"/>
              </w:rPr>
            </w:pPr>
          </w:p>
        </w:tc>
        <w:tc>
          <w:tcPr>
            <w:tcW w:w="5040" w:type="dxa"/>
            <w:tcBorders>
              <w:top w:val="single" w:sz="8" w:space="0" w:color="auto"/>
              <w:left w:val="single" w:sz="8" w:space="0" w:color="auto"/>
              <w:bottom w:val="single" w:sz="4" w:space="0" w:color="auto"/>
              <w:right w:val="single" w:sz="8" w:space="0" w:color="auto"/>
            </w:tcBorders>
            <w:shd w:val="clear" w:color="auto" w:fill="auto"/>
          </w:tcPr>
          <w:p w14:paraId="7C0AFCD3" w14:textId="042FC54F" w:rsidR="00180DE3" w:rsidRPr="0050160B" w:rsidDel="001742CD" w:rsidRDefault="00180DE3" w:rsidP="001742CD">
            <w:pPr>
              <w:rPr>
                <w:del w:id="54" w:author="中村　文" w:date="2024-09-20T11:30:00Z"/>
                <w:color w:val="000000"/>
              </w:rPr>
            </w:pPr>
          </w:p>
        </w:tc>
        <w:tc>
          <w:tcPr>
            <w:tcW w:w="1394" w:type="dxa"/>
            <w:tcBorders>
              <w:top w:val="single" w:sz="8" w:space="0" w:color="auto"/>
              <w:left w:val="single" w:sz="8" w:space="0" w:color="auto"/>
              <w:bottom w:val="single" w:sz="4" w:space="0" w:color="auto"/>
              <w:right w:val="single" w:sz="8" w:space="0" w:color="auto"/>
            </w:tcBorders>
            <w:shd w:val="clear" w:color="auto" w:fill="auto"/>
          </w:tcPr>
          <w:p w14:paraId="4C921952" w14:textId="37B10C57" w:rsidR="00180DE3" w:rsidRPr="0050160B" w:rsidDel="001742CD" w:rsidRDefault="00180DE3" w:rsidP="001742CD">
            <w:pPr>
              <w:rPr>
                <w:del w:id="55" w:author="中村　文" w:date="2024-09-20T11:30:00Z"/>
                <w:color w:val="000000"/>
              </w:rPr>
            </w:pPr>
          </w:p>
        </w:tc>
      </w:tr>
      <w:tr w:rsidR="00180DE3" w:rsidRPr="0050160B" w:rsidDel="001742CD" w14:paraId="2D282504" w14:textId="62C56A30" w:rsidTr="008152FC">
        <w:trPr>
          <w:jc w:val="center"/>
          <w:del w:id="56" w:author="中村　文" w:date="2024-09-20T11:30:00Z"/>
        </w:trPr>
        <w:tc>
          <w:tcPr>
            <w:tcW w:w="2268" w:type="dxa"/>
            <w:tcBorders>
              <w:top w:val="single" w:sz="4" w:space="0" w:color="auto"/>
              <w:left w:val="single" w:sz="8" w:space="0" w:color="auto"/>
              <w:bottom w:val="single" w:sz="4" w:space="0" w:color="auto"/>
              <w:right w:val="single" w:sz="8" w:space="0" w:color="auto"/>
            </w:tcBorders>
            <w:shd w:val="clear" w:color="auto" w:fill="auto"/>
          </w:tcPr>
          <w:p w14:paraId="5246F747" w14:textId="2E1035DB" w:rsidR="00180DE3" w:rsidRPr="0050160B" w:rsidDel="001742CD" w:rsidRDefault="00180DE3" w:rsidP="001742CD">
            <w:pPr>
              <w:rPr>
                <w:del w:id="57" w:author="中村　文" w:date="2024-09-20T11:30:00Z"/>
                <w:color w:val="000000"/>
              </w:rPr>
            </w:pPr>
          </w:p>
        </w:tc>
        <w:tc>
          <w:tcPr>
            <w:tcW w:w="5040" w:type="dxa"/>
            <w:tcBorders>
              <w:top w:val="single" w:sz="4" w:space="0" w:color="auto"/>
              <w:left w:val="single" w:sz="8" w:space="0" w:color="auto"/>
              <w:bottom w:val="single" w:sz="4" w:space="0" w:color="auto"/>
              <w:right w:val="single" w:sz="8" w:space="0" w:color="auto"/>
            </w:tcBorders>
            <w:shd w:val="clear" w:color="auto" w:fill="auto"/>
          </w:tcPr>
          <w:p w14:paraId="07894453" w14:textId="3EEEE355" w:rsidR="00180DE3" w:rsidRPr="0050160B" w:rsidDel="001742CD" w:rsidRDefault="00180DE3" w:rsidP="001742CD">
            <w:pPr>
              <w:rPr>
                <w:del w:id="58" w:author="中村　文" w:date="2024-09-20T11:30:00Z"/>
                <w:color w:val="000000"/>
              </w:rPr>
            </w:pPr>
          </w:p>
        </w:tc>
        <w:tc>
          <w:tcPr>
            <w:tcW w:w="1394" w:type="dxa"/>
            <w:tcBorders>
              <w:top w:val="single" w:sz="4" w:space="0" w:color="auto"/>
              <w:left w:val="single" w:sz="8" w:space="0" w:color="auto"/>
              <w:bottom w:val="single" w:sz="4" w:space="0" w:color="auto"/>
              <w:right w:val="single" w:sz="8" w:space="0" w:color="auto"/>
            </w:tcBorders>
            <w:shd w:val="clear" w:color="auto" w:fill="auto"/>
          </w:tcPr>
          <w:p w14:paraId="380EDC59" w14:textId="6D94065F" w:rsidR="00180DE3" w:rsidRPr="0050160B" w:rsidDel="001742CD" w:rsidRDefault="00180DE3" w:rsidP="001742CD">
            <w:pPr>
              <w:rPr>
                <w:del w:id="59" w:author="中村　文" w:date="2024-09-20T11:30:00Z"/>
                <w:color w:val="000000"/>
              </w:rPr>
            </w:pPr>
          </w:p>
        </w:tc>
      </w:tr>
      <w:tr w:rsidR="00180DE3" w:rsidRPr="0050160B" w:rsidDel="001742CD" w14:paraId="6B0F2808" w14:textId="5D6A2B84" w:rsidTr="008152FC">
        <w:trPr>
          <w:jc w:val="center"/>
          <w:del w:id="60" w:author="中村　文" w:date="2024-09-20T11:30:00Z"/>
        </w:trPr>
        <w:tc>
          <w:tcPr>
            <w:tcW w:w="2268" w:type="dxa"/>
            <w:tcBorders>
              <w:top w:val="single" w:sz="4" w:space="0" w:color="auto"/>
              <w:left w:val="single" w:sz="8" w:space="0" w:color="auto"/>
              <w:bottom w:val="single" w:sz="4" w:space="0" w:color="auto"/>
              <w:right w:val="single" w:sz="8" w:space="0" w:color="auto"/>
            </w:tcBorders>
            <w:shd w:val="clear" w:color="auto" w:fill="auto"/>
          </w:tcPr>
          <w:p w14:paraId="7820C665" w14:textId="4A87A10F" w:rsidR="00180DE3" w:rsidRPr="0050160B" w:rsidDel="001742CD" w:rsidRDefault="00180DE3" w:rsidP="001742CD">
            <w:pPr>
              <w:rPr>
                <w:del w:id="61" w:author="中村　文" w:date="2024-09-20T11:30:00Z"/>
                <w:color w:val="000000"/>
              </w:rPr>
            </w:pPr>
          </w:p>
        </w:tc>
        <w:tc>
          <w:tcPr>
            <w:tcW w:w="5040" w:type="dxa"/>
            <w:tcBorders>
              <w:top w:val="single" w:sz="4" w:space="0" w:color="auto"/>
              <w:left w:val="single" w:sz="8" w:space="0" w:color="auto"/>
              <w:bottom w:val="single" w:sz="4" w:space="0" w:color="auto"/>
              <w:right w:val="single" w:sz="8" w:space="0" w:color="auto"/>
            </w:tcBorders>
            <w:shd w:val="clear" w:color="auto" w:fill="auto"/>
          </w:tcPr>
          <w:p w14:paraId="1C67F685" w14:textId="503A8C52" w:rsidR="00180DE3" w:rsidRPr="0050160B" w:rsidDel="001742CD" w:rsidRDefault="00180DE3" w:rsidP="001742CD">
            <w:pPr>
              <w:rPr>
                <w:del w:id="62" w:author="中村　文" w:date="2024-09-20T11:30:00Z"/>
                <w:color w:val="000000"/>
              </w:rPr>
            </w:pPr>
          </w:p>
        </w:tc>
        <w:tc>
          <w:tcPr>
            <w:tcW w:w="1394" w:type="dxa"/>
            <w:tcBorders>
              <w:top w:val="single" w:sz="4" w:space="0" w:color="auto"/>
              <w:left w:val="single" w:sz="8" w:space="0" w:color="auto"/>
              <w:bottom w:val="single" w:sz="4" w:space="0" w:color="auto"/>
              <w:right w:val="single" w:sz="8" w:space="0" w:color="auto"/>
            </w:tcBorders>
            <w:shd w:val="clear" w:color="auto" w:fill="auto"/>
          </w:tcPr>
          <w:p w14:paraId="5B692076" w14:textId="712617C1" w:rsidR="00180DE3" w:rsidRPr="0050160B" w:rsidDel="001742CD" w:rsidRDefault="00180DE3" w:rsidP="001742CD">
            <w:pPr>
              <w:rPr>
                <w:del w:id="63" w:author="中村　文" w:date="2024-09-20T11:30:00Z"/>
                <w:color w:val="000000"/>
              </w:rPr>
            </w:pPr>
          </w:p>
        </w:tc>
      </w:tr>
      <w:tr w:rsidR="00180DE3" w:rsidRPr="0050160B" w:rsidDel="001742CD" w14:paraId="3CD4350A" w14:textId="365200EE" w:rsidTr="008152FC">
        <w:trPr>
          <w:jc w:val="center"/>
          <w:del w:id="64" w:author="中村　文" w:date="2024-09-20T11:30:00Z"/>
        </w:trPr>
        <w:tc>
          <w:tcPr>
            <w:tcW w:w="2268" w:type="dxa"/>
            <w:tcBorders>
              <w:top w:val="single" w:sz="4" w:space="0" w:color="auto"/>
              <w:left w:val="single" w:sz="8" w:space="0" w:color="auto"/>
              <w:bottom w:val="single" w:sz="4" w:space="0" w:color="auto"/>
              <w:right w:val="single" w:sz="8" w:space="0" w:color="auto"/>
            </w:tcBorders>
            <w:shd w:val="clear" w:color="auto" w:fill="auto"/>
          </w:tcPr>
          <w:p w14:paraId="3F7F9A97" w14:textId="4D145014" w:rsidR="00180DE3" w:rsidRPr="0050160B" w:rsidDel="001742CD" w:rsidRDefault="00180DE3" w:rsidP="001742CD">
            <w:pPr>
              <w:rPr>
                <w:del w:id="65" w:author="中村　文" w:date="2024-09-20T11:30:00Z"/>
                <w:color w:val="000000"/>
              </w:rPr>
            </w:pPr>
          </w:p>
        </w:tc>
        <w:tc>
          <w:tcPr>
            <w:tcW w:w="5040" w:type="dxa"/>
            <w:tcBorders>
              <w:top w:val="single" w:sz="4" w:space="0" w:color="auto"/>
              <w:left w:val="single" w:sz="8" w:space="0" w:color="auto"/>
              <w:bottom w:val="single" w:sz="4" w:space="0" w:color="auto"/>
              <w:right w:val="single" w:sz="8" w:space="0" w:color="auto"/>
            </w:tcBorders>
            <w:shd w:val="clear" w:color="auto" w:fill="auto"/>
          </w:tcPr>
          <w:p w14:paraId="1D5A6B0C" w14:textId="1F50E30A" w:rsidR="00180DE3" w:rsidRPr="0050160B" w:rsidDel="001742CD" w:rsidRDefault="00180DE3" w:rsidP="001742CD">
            <w:pPr>
              <w:rPr>
                <w:del w:id="66" w:author="中村　文" w:date="2024-09-20T11:30:00Z"/>
                <w:color w:val="000000"/>
              </w:rPr>
            </w:pPr>
          </w:p>
        </w:tc>
        <w:tc>
          <w:tcPr>
            <w:tcW w:w="1394" w:type="dxa"/>
            <w:tcBorders>
              <w:top w:val="single" w:sz="4" w:space="0" w:color="auto"/>
              <w:left w:val="single" w:sz="8" w:space="0" w:color="auto"/>
              <w:bottom w:val="single" w:sz="4" w:space="0" w:color="auto"/>
              <w:right w:val="single" w:sz="8" w:space="0" w:color="auto"/>
            </w:tcBorders>
            <w:shd w:val="clear" w:color="auto" w:fill="auto"/>
          </w:tcPr>
          <w:p w14:paraId="30C97D2F" w14:textId="7D22ACF4" w:rsidR="00180DE3" w:rsidRPr="0050160B" w:rsidDel="001742CD" w:rsidRDefault="00180DE3" w:rsidP="001742CD">
            <w:pPr>
              <w:rPr>
                <w:del w:id="67" w:author="中村　文" w:date="2024-09-20T11:30:00Z"/>
                <w:color w:val="000000"/>
              </w:rPr>
            </w:pPr>
          </w:p>
        </w:tc>
      </w:tr>
      <w:tr w:rsidR="00180DE3" w:rsidRPr="0050160B" w:rsidDel="001742CD" w14:paraId="3EA9C23B" w14:textId="25960660" w:rsidTr="008152FC">
        <w:trPr>
          <w:jc w:val="center"/>
          <w:del w:id="68" w:author="中村　文" w:date="2024-09-20T11:30:00Z"/>
        </w:trPr>
        <w:tc>
          <w:tcPr>
            <w:tcW w:w="2268" w:type="dxa"/>
            <w:tcBorders>
              <w:top w:val="single" w:sz="4" w:space="0" w:color="auto"/>
              <w:left w:val="single" w:sz="8" w:space="0" w:color="auto"/>
              <w:bottom w:val="single" w:sz="4" w:space="0" w:color="auto"/>
              <w:right w:val="single" w:sz="8" w:space="0" w:color="auto"/>
            </w:tcBorders>
            <w:shd w:val="clear" w:color="auto" w:fill="auto"/>
          </w:tcPr>
          <w:p w14:paraId="3403869E" w14:textId="02FA80B5" w:rsidR="00180DE3" w:rsidRPr="0050160B" w:rsidDel="001742CD" w:rsidRDefault="00180DE3" w:rsidP="001742CD">
            <w:pPr>
              <w:rPr>
                <w:del w:id="69" w:author="中村　文" w:date="2024-09-20T11:30:00Z"/>
                <w:color w:val="000000"/>
              </w:rPr>
            </w:pPr>
          </w:p>
        </w:tc>
        <w:tc>
          <w:tcPr>
            <w:tcW w:w="5040" w:type="dxa"/>
            <w:tcBorders>
              <w:top w:val="single" w:sz="4" w:space="0" w:color="auto"/>
              <w:left w:val="single" w:sz="8" w:space="0" w:color="auto"/>
              <w:bottom w:val="single" w:sz="4" w:space="0" w:color="auto"/>
              <w:right w:val="single" w:sz="8" w:space="0" w:color="auto"/>
            </w:tcBorders>
            <w:shd w:val="clear" w:color="auto" w:fill="auto"/>
          </w:tcPr>
          <w:p w14:paraId="065027E7" w14:textId="5F2855DA" w:rsidR="00180DE3" w:rsidRPr="0050160B" w:rsidDel="001742CD" w:rsidRDefault="00180DE3" w:rsidP="001742CD">
            <w:pPr>
              <w:rPr>
                <w:del w:id="70" w:author="中村　文" w:date="2024-09-20T11:30:00Z"/>
                <w:color w:val="000000"/>
              </w:rPr>
            </w:pPr>
          </w:p>
        </w:tc>
        <w:tc>
          <w:tcPr>
            <w:tcW w:w="1394" w:type="dxa"/>
            <w:tcBorders>
              <w:top w:val="single" w:sz="4" w:space="0" w:color="auto"/>
              <w:left w:val="single" w:sz="8" w:space="0" w:color="auto"/>
              <w:bottom w:val="single" w:sz="4" w:space="0" w:color="auto"/>
              <w:right w:val="single" w:sz="8" w:space="0" w:color="auto"/>
            </w:tcBorders>
            <w:shd w:val="clear" w:color="auto" w:fill="auto"/>
          </w:tcPr>
          <w:p w14:paraId="4C178DDA" w14:textId="29726B95" w:rsidR="00180DE3" w:rsidRPr="0050160B" w:rsidDel="001742CD" w:rsidRDefault="00180DE3" w:rsidP="001742CD">
            <w:pPr>
              <w:rPr>
                <w:del w:id="71" w:author="中村　文" w:date="2024-09-20T11:30:00Z"/>
                <w:color w:val="000000"/>
              </w:rPr>
            </w:pPr>
          </w:p>
        </w:tc>
      </w:tr>
      <w:tr w:rsidR="00180DE3" w:rsidRPr="0050160B" w:rsidDel="001742CD" w14:paraId="252D2FB6" w14:textId="42C2A4B2" w:rsidTr="008152FC">
        <w:trPr>
          <w:jc w:val="center"/>
          <w:del w:id="72" w:author="中村　文" w:date="2024-09-20T11:30:00Z"/>
        </w:trPr>
        <w:tc>
          <w:tcPr>
            <w:tcW w:w="2268" w:type="dxa"/>
            <w:tcBorders>
              <w:top w:val="single" w:sz="4" w:space="0" w:color="auto"/>
              <w:left w:val="single" w:sz="8" w:space="0" w:color="auto"/>
              <w:bottom w:val="single" w:sz="4" w:space="0" w:color="auto"/>
              <w:right w:val="single" w:sz="8" w:space="0" w:color="auto"/>
            </w:tcBorders>
            <w:shd w:val="clear" w:color="auto" w:fill="auto"/>
          </w:tcPr>
          <w:p w14:paraId="118D29B4" w14:textId="077F6326" w:rsidR="00180DE3" w:rsidRPr="0050160B" w:rsidDel="001742CD" w:rsidRDefault="00180DE3" w:rsidP="001742CD">
            <w:pPr>
              <w:rPr>
                <w:del w:id="73" w:author="中村　文" w:date="2024-09-20T11:30:00Z"/>
                <w:color w:val="000000"/>
              </w:rPr>
            </w:pPr>
          </w:p>
        </w:tc>
        <w:tc>
          <w:tcPr>
            <w:tcW w:w="5040" w:type="dxa"/>
            <w:tcBorders>
              <w:top w:val="single" w:sz="4" w:space="0" w:color="auto"/>
              <w:left w:val="single" w:sz="8" w:space="0" w:color="auto"/>
              <w:bottom w:val="single" w:sz="4" w:space="0" w:color="auto"/>
              <w:right w:val="single" w:sz="8" w:space="0" w:color="auto"/>
            </w:tcBorders>
            <w:shd w:val="clear" w:color="auto" w:fill="auto"/>
          </w:tcPr>
          <w:p w14:paraId="6F8590D1" w14:textId="3D0B6D37" w:rsidR="00180DE3" w:rsidRPr="0050160B" w:rsidDel="001742CD" w:rsidRDefault="00180DE3" w:rsidP="001742CD">
            <w:pPr>
              <w:rPr>
                <w:del w:id="74" w:author="中村　文" w:date="2024-09-20T11:30:00Z"/>
                <w:color w:val="000000"/>
              </w:rPr>
            </w:pPr>
          </w:p>
        </w:tc>
        <w:tc>
          <w:tcPr>
            <w:tcW w:w="1394" w:type="dxa"/>
            <w:tcBorders>
              <w:top w:val="single" w:sz="4" w:space="0" w:color="auto"/>
              <w:left w:val="single" w:sz="8" w:space="0" w:color="auto"/>
              <w:bottom w:val="single" w:sz="4" w:space="0" w:color="auto"/>
              <w:right w:val="single" w:sz="8" w:space="0" w:color="auto"/>
            </w:tcBorders>
            <w:shd w:val="clear" w:color="auto" w:fill="auto"/>
          </w:tcPr>
          <w:p w14:paraId="72118521" w14:textId="7A69AA99" w:rsidR="00180DE3" w:rsidRPr="0050160B" w:rsidDel="001742CD" w:rsidRDefault="00180DE3" w:rsidP="001742CD">
            <w:pPr>
              <w:rPr>
                <w:del w:id="75" w:author="中村　文" w:date="2024-09-20T11:30:00Z"/>
                <w:color w:val="000000"/>
              </w:rPr>
            </w:pPr>
          </w:p>
        </w:tc>
      </w:tr>
      <w:tr w:rsidR="00180DE3" w:rsidRPr="0050160B" w:rsidDel="001742CD" w14:paraId="0EE274F8" w14:textId="59EF7E63" w:rsidTr="008152FC">
        <w:trPr>
          <w:jc w:val="center"/>
          <w:del w:id="76" w:author="中村　文" w:date="2024-09-20T11:30:00Z"/>
        </w:trPr>
        <w:tc>
          <w:tcPr>
            <w:tcW w:w="2268" w:type="dxa"/>
            <w:tcBorders>
              <w:top w:val="single" w:sz="4" w:space="0" w:color="auto"/>
              <w:left w:val="single" w:sz="8" w:space="0" w:color="auto"/>
              <w:bottom w:val="single" w:sz="4" w:space="0" w:color="auto"/>
              <w:right w:val="single" w:sz="8" w:space="0" w:color="auto"/>
            </w:tcBorders>
            <w:shd w:val="clear" w:color="auto" w:fill="auto"/>
          </w:tcPr>
          <w:p w14:paraId="518C222C" w14:textId="403516E8" w:rsidR="00180DE3" w:rsidRPr="0050160B" w:rsidDel="001742CD" w:rsidRDefault="00180DE3" w:rsidP="001742CD">
            <w:pPr>
              <w:rPr>
                <w:del w:id="77" w:author="中村　文" w:date="2024-09-20T11:30:00Z"/>
                <w:color w:val="000000"/>
              </w:rPr>
            </w:pPr>
          </w:p>
        </w:tc>
        <w:tc>
          <w:tcPr>
            <w:tcW w:w="5040" w:type="dxa"/>
            <w:tcBorders>
              <w:top w:val="single" w:sz="4" w:space="0" w:color="auto"/>
              <w:left w:val="single" w:sz="8" w:space="0" w:color="auto"/>
              <w:bottom w:val="single" w:sz="4" w:space="0" w:color="auto"/>
              <w:right w:val="single" w:sz="8" w:space="0" w:color="auto"/>
            </w:tcBorders>
            <w:shd w:val="clear" w:color="auto" w:fill="auto"/>
          </w:tcPr>
          <w:p w14:paraId="0807CFA6" w14:textId="4FBC9EBE" w:rsidR="00180DE3" w:rsidRPr="0050160B" w:rsidDel="001742CD" w:rsidRDefault="00180DE3" w:rsidP="001742CD">
            <w:pPr>
              <w:rPr>
                <w:del w:id="78" w:author="中村　文" w:date="2024-09-20T11:30:00Z"/>
                <w:color w:val="000000"/>
              </w:rPr>
            </w:pPr>
          </w:p>
        </w:tc>
        <w:tc>
          <w:tcPr>
            <w:tcW w:w="1394" w:type="dxa"/>
            <w:tcBorders>
              <w:top w:val="single" w:sz="4" w:space="0" w:color="auto"/>
              <w:left w:val="single" w:sz="8" w:space="0" w:color="auto"/>
              <w:bottom w:val="single" w:sz="4" w:space="0" w:color="auto"/>
              <w:right w:val="single" w:sz="8" w:space="0" w:color="auto"/>
            </w:tcBorders>
            <w:shd w:val="clear" w:color="auto" w:fill="auto"/>
          </w:tcPr>
          <w:p w14:paraId="2EB5C8BB" w14:textId="1222BE69" w:rsidR="00180DE3" w:rsidRPr="0050160B" w:rsidDel="001742CD" w:rsidRDefault="00180DE3" w:rsidP="001742CD">
            <w:pPr>
              <w:rPr>
                <w:del w:id="79" w:author="中村　文" w:date="2024-09-20T11:30:00Z"/>
                <w:color w:val="000000"/>
              </w:rPr>
            </w:pPr>
          </w:p>
        </w:tc>
      </w:tr>
      <w:tr w:rsidR="00180DE3" w:rsidRPr="0050160B" w:rsidDel="001742CD" w14:paraId="57F2A7BA" w14:textId="5808BCC1" w:rsidTr="008152FC">
        <w:trPr>
          <w:jc w:val="center"/>
          <w:del w:id="80" w:author="中村　文" w:date="2024-09-20T11:30:00Z"/>
        </w:trPr>
        <w:tc>
          <w:tcPr>
            <w:tcW w:w="2268" w:type="dxa"/>
            <w:tcBorders>
              <w:top w:val="single" w:sz="4" w:space="0" w:color="auto"/>
              <w:left w:val="single" w:sz="8" w:space="0" w:color="auto"/>
              <w:bottom w:val="single" w:sz="4" w:space="0" w:color="auto"/>
              <w:right w:val="single" w:sz="8" w:space="0" w:color="auto"/>
            </w:tcBorders>
            <w:shd w:val="clear" w:color="auto" w:fill="auto"/>
          </w:tcPr>
          <w:p w14:paraId="20AE0911" w14:textId="53D0774D" w:rsidR="00180DE3" w:rsidRPr="0050160B" w:rsidDel="001742CD" w:rsidRDefault="00180DE3" w:rsidP="001742CD">
            <w:pPr>
              <w:rPr>
                <w:del w:id="81" w:author="中村　文" w:date="2024-09-20T11:30:00Z"/>
                <w:color w:val="000000"/>
              </w:rPr>
            </w:pPr>
          </w:p>
        </w:tc>
        <w:tc>
          <w:tcPr>
            <w:tcW w:w="5040" w:type="dxa"/>
            <w:tcBorders>
              <w:top w:val="single" w:sz="4" w:space="0" w:color="auto"/>
              <w:left w:val="single" w:sz="8" w:space="0" w:color="auto"/>
              <w:bottom w:val="single" w:sz="4" w:space="0" w:color="auto"/>
              <w:right w:val="single" w:sz="8" w:space="0" w:color="auto"/>
            </w:tcBorders>
            <w:shd w:val="clear" w:color="auto" w:fill="auto"/>
          </w:tcPr>
          <w:p w14:paraId="4F9E82C7" w14:textId="7F7DAEEB" w:rsidR="00180DE3" w:rsidRPr="0050160B" w:rsidDel="001742CD" w:rsidRDefault="00180DE3" w:rsidP="001742CD">
            <w:pPr>
              <w:rPr>
                <w:del w:id="82" w:author="中村　文" w:date="2024-09-20T11:30:00Z"/>
                <w:color w:val="000000"/>
              </w:rPr>
            </w:pPr>
          </w:p>
        </w:tc>
        <w:tc>
          <w:tcPr>
            <w:tcW w:w="1394" w:type="dxa"/>
            <w:tcBorders>
              <w:top w:val="single" w:sz="4" w:space="0" w:color="auto"/>
              <w:left w:val="single" w:sz="8" w:space="0" w:color="auto"/>
              <w:bottom w:val="single" w:sz="4" w:space="0" w:color="auto"/>
              <w:right w:val="single" w:sz="8" w:space="0" w:color="auto"/>
            </w:tcBorders>
            <w:shd w:val="clear" w:color="auto" w:fill="auto"/>
          </w:tcPr>
          <w:p w14:paraId="0F0BEF94" w14:textId="13AC676F" w:rsidR="00180DE3" w:rsidRPr="0050160B" w:rsidDel="001742CD" w:rsidRDefault="00180DE3" w:rsidP="001742CD">
            <w:pPr>
              <w:rPr>
                <w:del w:id="83" w:author="中村　文" w:date="2024-09-20T11:30:00Z"/>
                <w:color w:val="000000"/>
              </w:rPr>
            </w:pPr>
          </w:p>
        </w:tc>
      </w:tr>
    </w:tbl>
    <w:p w14:paraId="131975CC" w14:textId="623E1120" w:rsidR="0043616A" w:rsidRPr="0050160B" w:rsidDel="001742CD" w:rsidRDefault="0043616A" w:rsidP="001742CD">
      <w:pPr>
        <w:rPr>
          <w:del w:id="84" w:author="中村　文" w:date="2024-09-20T11:30:00Z"/>
          <w:color w:val="000000"/>
        </w:rPr>
      </w:pPr>
    </w:p>
    <w:p w14:paraId="52C8C3D0" w14:textId="1DD0F8D9" w:rsidR="00A240C0" w:rsidRPr="0050160B" w:rsidDel="001742CD" w:rsidRDefault="00A240C0" w:rsidP="001742CD">
      <w:pPr>
        <w:rPr>
          <w:del w:id="85" w:author="中村　文" w:date="2024-09-20T11:30:00Z"/>
          <w:color w:val="000000"/>
        </w:rPr>
      </w:pPr>
      <w:del w:id="86" w:author="中村　文" w:date="2024-09-18T16:24:00Z">
        <w:r w:rsidRPr="0050160B" w:rsidDel="002A54C1">
          <w:rPr>
            <w:rFonts w:hint="eastAsia"/>
            <w:color w:val="000000"/>
          </w:rPr>
          <w:delText>②</w:delText>
        </w:r>
      </w:del>
      <w:del w:id="87" w:author="中村　文" w:date="2024-09-20T11:30:00Z">
        <w:r w:rsidRPr="0050160B" w:rsidDel="001742CD">
          <w:rPr>
            <w:rFonts w:hint="eastAsia"/>
            <w:color w:val="000000"/>
          </w:rPr>
          <w:delText>事業</w:delText>
        </w:r>
      </w:del>
      <w:del w:id="88" w:author="中村　文" w:date="2024-09-18T11:34:00Z">
        <w:r w:rsidRPr="0050160B" w:rsidDel="00A8733B">
          <w:rPr>
            <w:rFonts w:hint="eastAsia"/>
            <w:color w:val="000000"/>
          </w:rPr>
          <w:delText>推進</w:delText>
        </w:r>
      </w:del>
      <w:del w:id="89" w:author="中村　文" w:date="2024-09-20T11:30:00Z">
        <w:r w:rsidRPr="0050160B" w:rsidDel="001742CD">
          <w:rPr>
            <w:rFonts w:hint="eastAsia"/>
            <w:color w:val="000000"/>
          </w:rPr>
          <w:delText>担当者</w:delText>
        </w:r>
      </w:del>
    </w:p>
    <w:tbl>
      <w:tblPr>
        <w:tblW w:w="0" w:type="auto"/>
        <w:jc w:val="center"/>
        <w:tblLook w:val="01E0" w:firstRow="1" w:lastRow="1" w:firstColumn="1" w:lastColumn="1" w:noHBand="0" w:noVBand="0"/>
      </w:tblPr>
      <w:tblGrid>
        <w:gridCol w:w="2268"/>
        <w:gridCol w:w="5040"/>
        <w:gridCol w:w="1394"/>
      </w:tblGrid>
      <w:tr w:rsidR="00A240C0" w:rsidRPr="0050160B" w:rsidDel="001742CD" w14:paraId="36A5A882" w14:textId="30859018" w:rsidTr="00686FF5">
        <w:trPr>
          <w:jc w:val="center"/>
          <w:del w:id="90" w:author="中村　文" w:date="2024-09-20T11:30:00Z"/>
        </w:trPr>
        <w:tc>
          <w:tcPr>
            <w:tcW w:w="2268" w:type="dxa"/>
            <w:tcBorders>
              <w:top w:val="single" w:sz="8" w:space="0" w:color="auto"/>
              <w:left w:val="single" w:sz="8" w:space="0" w:color="auto"/>
              <w:bottom w:val="single" w:sz="8" w:space="0" w:color="auto"/>
              <w:right w:val="single" w:sz="8" w:space="0" w:color="auto"/>
            </w:tcBorders>
            <w:shd w:val="clear" w:color="auto" w:fill="CCFFFF"/>
            <w:vAlign w:val="center"/>
            <w:hideMark/>
          </w:tcPr>
          <w:p w14:paraId="7B0CDEF2" w14:textId="6AC9C3CE" w:rsidR="00A240C0" w:rsidRPr="0050160B" w:rsidDel="001742CD" w:rsidRDefault="00A240C0" w:rsidP="001742CD">
            <w:pPr>
              <w:rPr>
                <w:del w:id="91" w:author="中村　文" w:date="2024-09-20T11:30:00Z"/>
                <w:color w:val="000000"/>
              </w:rPr>
            </w:pPr>
            <w:del w:id="92" w:author="中村　文" w:date="2024-09-20T11:30:00Z">
              <w:r w:rsidRPr="0050160B" w:rsidDel="001742CD">
                <w:rPr>
                  <w:rFonts w:hint="eastAsia"/>
                  <w:color w:val="000000"/>
                </w:rPr>
                <w:delText>氏　　名</w:delText>
              </w:r>
            </w:del>
          </w:p>
        </w:tc>
        <w:tc>
          <w:tcPr>
            <w:tcW w:w="5040" w:type="dxa"/>
            <w:tcBorders>
              <w:top w:val="single" w:sz="8" w:space="0" w:color="auto"/>
              <w:left w:val="single" w:sz="8" w:space="0" w:color="auto"/>
              <w:bottom w:val="single" w:sz="8" w:space="0" w:color="auto"/>
              <w:right w:val="single" w:sz="8" w:space="0" w:color="auto"/>
            </w:tcBorders>
            <w:shd w:val="clear" w:color="auto" w:fill="CCFFFF"/>
            <w:vAlign w:val="center"/>
            <w:hideMark/>
          </w:tcPr>
          <w:p w14:paraId="37D1E8B2" w14:textId="46F53554" w:rsidR="00A240C0" w:rsidRPr="0050160B" w:rsidDel="001742CD" w:rsidRDefault="00A240C0" w:rsidP="001742CD">
            <w:pPr>
              <w:rPr>
                <w:del w:id="93" w:author="中村　文" w:date="2024-09-20T11:30:00Z"/>
                <w:color w:val="000000"/>
              </w:rPr>
            </w:pPr>
            <w:del w:id="94" w:author="中村　文" w:date="2024-09-20T11:30:00Z">
              <w:r w:rsidRPr="0050160B" w:rsidDel="001742CD">
                <w:rPr>
                  <w:rFonts w:hint="eastAsia"/>
                  <w:color w:val="000000"/>
                </w:rPr>
                <w:delText>所　属　・　役　職　等</w:delText>
              </w:r>
            </w:del>
          </w:p>
        </w:tc>
        <w:tc>
          <w:tcPr>
            <w:tcW w:w="1394" w:type="dxa"/>
            <w:tcBorders>
              <w:top w:val="single" w:sz="8" w:space="0" w:color="auto"/>
              <w:left w:val="single" w:sz="8" w:space="0" w:color="auto"/>
              <w:bottom w:val="single" w:sz="8" w:space="0" w:color="auto"/>
              <w:right w:val="single" w:sz="8" w:space="0" w:color="auto"/>
            </w:tcBorders>
            <w:shd w:val="clear" w:color="auto" w:fill="CCFFFF"/>
            <w:vAlign w:val="center"/>
            <w:hideMark/>
          </w:tcPr>
          <w:p w14:paraId="0AD8B508" w14:textId="04439A5D" w:rsidR="00A240C0" w:rsidRPr="0050160B" w:rsidDel="001742CD" w:rsidRDefault="00A240C0" w:rsidP="001742CD">
            <w:pPr>
              <w:rPr>
                <w:del w:id="95" w:author="中村　文" w:date="2024-09-20T11:30:00Z"/>
                <w:color w:val="000000"/>
              </w:rPr>
            </w:pPr>
            <w:del w:id="96" w:author="中村　文" w:date="2024-09-20T11:30:00Z">
              <w:r w:rsidRPr="0050160B" w:rsidDel="001742CD">
                <w:rPr>
                  <w:rFonts w:hint="eastAsia"/>
                  <w:color w:val="000000"/>
                </w:rPr>
                <w:delText>備考欄</w:delText>
              </w:r>
            </w:del>
          </w:p>
        </w:tc>
      </w:tr>
      <w:tr w:rsidR="00A240C0" w:rsidRPr="0050160B" w:rsidDel="001742CD" w14:paraId="1497023E" w14:textId="44F712F0" w:rsidTr="00686FF5">
        <w:trPr>
          <w:jc w:val="center"/>
          <w:del w:id="97" w:author="中村　文" w:date="2024-09-20T11:30:00Z"/>
        </w:trPr>
        <w:tc>
          <w:tcPr>
            <w:tcW w:w="2268" w:type="dxa"/>
            <w:tcBorders>
              <w:top w:val="single" w:sz="8" w:space="0" w:color="auto"/>
              <w:left w:val="single" w:sz="8" w:space="0" w:color="auto"/>
              <w:bottom w:val="single" w:sz="4" w:space="0" w:color="auto"/>
              <w:right w:val="single" w:sz="8" w:space="0" w:color="auto"/>
            </w:tcBorders>
            <w:shd w:val="clear" w:color="auto" w:fill="auto"/>
          </w:tcPr>
          <w:p w14:paraId="0C3E4A56" w14:textId="0EF5A5F0" w:rsidR="00A240C0" w:rsidRPr="0050160B" w:rsidDel="001742CD" w:rsidRDefault="00A240C0" w:rsidP="001742CD">
            <w:pPr>
              <w:rPr>
                <w:del w:id="98" w:author="中村　文" w:date="2024-09-20T11:30:00Z"/>
                <w:color w:val="000000"/>
              </w:rPr>
            </w:pPr>
          </w:p>
        </w:tc>
        <w:tc>
          <w:tcPr>
            <w:tcW w:w="5040" w:type="dxa"/>
            <w:tcBorders>
              <w:top w:val="single" w:sz="8" w:space="0" w:color="auto"/>
              <w:left w:val="single" w:sz="8" w:space="0" w:color="auto"/>
              <w:bottom w:val="single" w:sz="4" w:space="0" w:color="auto"/>
              <w:right w:val="single" w:sz="8" w:space="0" w:color="auto"/>
            </w:tcBorders>
            <w:shd w:val="clear" w:color="auto" w:fill="auto"/>
          </w:tcPr>
          <w:p w14:paraId="4CB6872E" w14:textId="00EBAB07" w:rsidR="00A240C0" w:rsidRPr="0050160B" w:rsidDel="001742CD" w:rsidRDefault="00A240C0" w:rsidP="001742CD">
            <w:pPr>
              <w:rPr>
                <w:del w:id="99" w:author="中村　文" w:date="2024-09-20T11:30:00Z"/>
                <w:color w:val="000000"/>
              </w:rPr>
            </w:pPr>
          </w:p>
        </w:tc>
        <w:tc>
          <w:tcPr>
            <w:tcW w:w="1394" w:type="dxa"/>
            <w:tcBorders>
              <w:top w:val="single" w:sz="8" w:space="0" w:color="auto"/>
              <w:left w:val="single" w:sz="8" w:space="0" w:color="auto"/>
              <w:bottom w:val="single" w:sz="4" w:space="0" w:color="auto"/>
              <w:right w:val="single" w:sz="8" w:space="0" w:color="auto"/>
            </w:tcBorders>
            <w:shd w:val="clear" w:color="auto" w:fill="auto"/>
          </w:tcPr>
          <w:p w14:paraId="116CC38F" w14:textId="6C0CDFEA" w:rsidR="00A240C0" w:rsidRPr="0050160B" w:rsidDel="001742CD" w:rsidRDefault="00A240C0" w:rsidP="001742CD">
            <w:pPr>
              <w:rPr>
                <w:del w:id="100" w:author="中村　文" w:date="2024-09-20T11:30:00Z"/>
                <w:color w:val="000000"/>
              </w:rPr>
            </w:pPr>
          </w:p>
        </w:tc>
      </w:tr>
    </w:tbl>
    <w:p w14:paraId="003DCE55" w14:textId="559E5B07" w:rsidR="0043616A" w:rsidRPr="0050160B" w:rsidDel="001742CD" w:rsidRDefault="0043616A" w:rsidP="001742CD">
      <w:pPr>
        <w:rPr>
          <w:del w:id="101" w:author="中村　文" w:date="2024-09-20T11:30:00Z"/>
          <w:color w:val="000000"/>
        </w:rPr>
      </w:pPr>
    </w:p>
    <w:p w14:paraId="5E214322" w14:textId="14277ABD" w:rsidR="0043616A" w:rsidRPr="00A8733B" w:rsidDel="00A8733B" w:rsidRDefault="005F197E" w:rsidP="001742CD">
      <w:pPr>
        <w:rPr>
          <w:del w:id="102" w:author="中村　文" w:date="2024-09-18T11:34:00Z"/>
          <w:color w:val="000000"/>
        </w:rPr>
      </w:pPr>
      <w:del w:id="103" w:author="中村　文" w:date="2024-09-20T11:30:00Z">
        <w:r w:rsidRPr="0050160B" w:rsidDel="001742CD">
          <w:rPr>
            <w:rFonts w:hint="eastAsia"/>
            <w:color w:val="000000"/>
          </w:rPr>
          <w:delText>４</w:delText>
        </w:r>
      </w:del>
      <w:del w:id="104" w:author="中村　文" w:date="2024-09-18T15:49:00Z">
        <w:r w:rsidRPr="0050160B" w:rsidDel="004E300A">
          <w:rPr>
            <w:rFonts w:hint="eastAsia"/>
            <w:color w:val="000000"/>
          </w:rPr>
          <w:delText>．</w:delText>
        </w:r>
      </w:del>
      <w:del w:id="105" w:author="中村　文" w:date="2024-09-18T11:34:00Z">
        <w:r w:rsidRPr="0050160B" w:rsidDel="00A8733B">
          <w:rPr>
            <w:rFonts w:hint="eastAsia"/>
            <w:color w:val="000000"/>
          </w:rPr>
          <w:delText>事業の実施体制</w:delText>
        </w:r>
      </w:del>
    </w:p>
    <w:tbl>
      <w:tblPr>
        <w:tblW w:w="8804" w:type="dxa"/>
        <w:jc w:val="center"/>
        <w:tblBorders>
          <w:top w:val="single" w:sz="8" w:space="0" w:color="auto"/>
          <w:left w:val="single" w:sz="8" w:space="0" w:color="auto"/>
          <w:bottom w:val="single" w:sz="8" w:space="0" w:color="auto"/>
          <w:right w:val="single" w:sz="8" w:space="0" w:color="auto"/>
        </w:tblBorders>
        <w:tblLook w:val="01E0" w:firstRow="1" w:lastRow="1" w:firstColumn="1" w:lastColumn="1" w:noHBand="0" w:noVBand="0"/>
      </w:tblPr>
      <w:tblGrid>
        <w:gridCol w:w="8804"/>
      </w:tblGrid>
      <w:tr w:rsidR="005F197E" w:rsidRPr="0050160B" w:rsidDel="00A8733B" w14:paraId="66512D7E" w14:textId="77777777" w:rsidTr="0093456C">
        <w:trPr>
          <w:trHeight w:val="3200"/>
          <w:jc w:val="center"/>
          <w:del w:id="106" w:author="中村　文" w:date="2024-09-18T11:34:00Z"/>
        </w:trPr>
        <w:tc>
          <w:tcPr>
            <w:tcW w:w="8804" w:type="dxa"/>
            <w:tcBorders>
              <w:top w:val="single" w:sz="8" w:space="0" w:color="auto"/>
              <w:left w:val="single" w:sz="8" w:space="0" w:color="auto"/>
              <w:bottom w:val="single" w:sz="8" w:space="0" w:color="auto"/>
              <w:right w:val="single" w:sz="8" w:space="0" w:color="auto"/>
            </w:tcBorders>
            <w:shd w:val="clear" w:color="auto" w:fill="auto"/>
          </w:tcPr>
          <w:p w14:paraId="3D19484B" w14:textId="77777777" w:rsidR="005F197E" w:rsidDel="004E300A" w:rsidRDefault="005F197E" w:rsidP="001742CD">
            <w:pPr>
              <w:rPr>
                <w:del w:id="107" w:author="中村　文" w:date="2024-09-18T11:34:00Z"/>
                <w:color w:val="000000"/>
              </w:rPr>
            </w:pPr>
          </w:p>
          <w:p w14:paraId="75789A21" w14:textId="77777777" w:rsidR="005F197E" w:rsidRPr="0050160B" w:rsidDel="00A8733B" w:rsidRDefault="005F197E" w:rsidP="001742CD">
            <w:pPr>
              <w:rPr>
                <w:del w:id="108" w:author="中村　文" w:date="2024-09-18T11:34:00Z"/>
                <w:color w:val="000000"/>
              </w:rPr>
            </w:pPr>
          </w:p>
          <w:p w14:paraId="2EBDD535" w14:textId="77777777" w:rsidR="005F197E" w:rsidRPr="0050160B" w:rsidDel="00A8733B" w:rsidRDefault="005F197E" w:rsidP="001742CD">
            <w:pPr>
              <w:rPr>
                <w:del w:id="109" w:author="中村　文" w:date="2024-09-18T11:34:00Z"/>
                <w:color w:val="000000"/>
              </w:rPr>
            </w:pPr>
          </w:p>
          <w:p w14:paraId="43A9176A" w14:textId="77777777" w:rsidR="005F197E" w:rsidRPr="0050160B" w:rsidDel="00A8733B" w:rsidRDefault="005F197E" w:rsidP="001742CD">
            <w:pPr>
              <w:rPr>
                <w:del w:id="110" w:author="中村　文" w:date="2024-09-18T11:34:00Z"/>
                <w:color w:val="000000"/>
              </w:rPr>
            </w:pPr>
          </w:p>
          <w:p w14:paraId="48F40A16" w14:textId="77777777" w:rsidR="005F197E" w:rsidRPr="0050160B" w:rsidDel="00A8733B" w:rsidRDefault="005F197E" w:rsidP="001742CD">
            <w:pPr>
              <w:rPr>
                <w:del w:id="111" w:author="中村　文" w:date="2024-09-18T11:34:00Z"/>
                <w:color w:val="000000"/>
              </w:rPr>
            </w:pPr>
          </w:p>
          <w:p w14:paraId="5533B9E5" w14:textId="77777777" w:rsidR="005F197E" w:rsidRPr="0050160B" w:rsidDel="00A8733B" w:rsidRDefault="005F197E" w:rsidP="001742CD">
            <w:pPr>
              <w:rPr>
                <w:del w:id="112" w:author="中村　文" w:date="2024-09-18T11:34:00Z"/>
                <w:color w:val="000000"/>
              </w:rPr>
            </w:pPr>
          </w:p>
          <w:p w14:paraId="3C6F601B" w14:textId="77777777" w:rsidR="005F197E" w:rsidRPr="0050160B" w:rsidDel="00A8733B" w:rsidRDefault="005F197E" w:rsidP="001742CD">
            <w:pPr>
              <w:rPr>
                <w:del w:id="113" w:author="中村　文" w:date="2024-09-18T11:34:00Z"/>
                <w:color w:val="000000"/>
              </w:rPr>
            </w:pPr>
          </w:p>
          <w:p w14:paraId="17C6C474" w14:textId="77777777" w:rsidR="005F197E" w:rsidRPr="0050160B" w:rsidDel="00A8733B" w:rsidRDefault="005F197E" w:rsidP="001742CD">
            <w:pPr>
              <w:rPr>
                <w:del w:id="114" w:author="中村　文" w:date="2024-09-18T11:34:00Z"/>
                <w:color w:val="000000"/>
              </w:rPr>
            </w:pPr>
          </w:p>
          <w:p w14:paraId="3F6B450C" w14:textId="77777777" w:rsidR="005F197E" w:rsidDel="00A8733B" w:rsidRDefault="005F197E" w:rsidP="001742CD">
            <w:pPr>
              <w:rPr>
                <w:del w:id="115" w:author="中村　文" w:date="2024-09-18T11:34:00Z"/>
                <w:color w:val="000000"/>
              </w:rPr>
            </w:pPr>
          </w:p>
          <w:p w14:paraId="00D429B8" w14:textId="499C706A" w:rsidR="00A8733B" w:rsidRPr="0050160B" w:rsidDel="001742CD" w:rsidRDefault="00A8733B" w:rsidP="001742CD">
            <w:pPr>
              <w:rPr>
                <w:del w:id="116" w:author="中村　文" w:date="2024-09-20T11:30:00Z"/>
                <w:color w:val="000000"/>
              </w:rPr>
            </w:pPr>
          </w:p>
        </w:tc>
      </w:tr>
    </w:tbl>
    <w:p w14:paraId="7296391D" w14:textId="77777777" w:rsidR="002A54C1" w:rsidRPr="00B22CDF" w:rsidDel="00B22CDF" w:rsidRDefault="002A54C1" w:rsidP="001742CD">
      <w:pPr>
        <w:rPr>
          <w:del w:id="117" w:author="中村　文" w:date="2024-09-18T17:07:00Z"/>
          <w:color w:val="000000"/>
        </w:rPr>
      </w:pPr>
    </w:p>
    <w:p w14:paraId="081A019A" w14:textId="4F4D105D" w:rsidR="00180DE3" w:rsidRPr="0050160B" w:rsidDel="001742CD" w:rsidRDefault="00C90B44" w:rsidP="001742CD">
      <w:pPr>
        <w:rPr>
          <w:del w:id="118" w:author="中村　文" w:date="2024-09-20T11:30:00Z"/>
          <w:color w:val="000000"/>
        </w:rPr>
      </w:pPr>
      <w:del w:id="119" w:author="中村　文" w:date="2024-09-20T11:30:00Z">
        <w:r w:rsidRPr="0050160B" w:rsidDel="001742CD">
          <w:rPr>
            <w:rFonts w:hint="eastAsia"/>
            <w:color w:val="000000"/>
          </w:rPr>
          <w:delText>５</w:delText>
        </w:r>
        <w:r w:rsidR="00180DE3" w:rsidRPr="0050160B" w:rsidDel="001742CD">
          <w:rPr>
            <w:rFonts w:hint="eastAsia"/>
            <w:color w:val="000000"/>
          </w:rPr>
          <w:delText>．</w:delText>
        </w:r>
        <w:r w:rsidR="005F197E" w:rsidRPr="0050160B" w:rsidDel="001742CD">
          <w:rPr>
            <w:rFonts w:hint="eastAsia"/>
            <w:color w:val="000000"/>
          </w:rPr>
          <w:delText xml:space="preserve"> </w:delText>
        </w:r>
      </w:del>
      <w:del w:id="120" w:author="中村　文" w:date="2024-09-18T11:36:00Z">
        <w:r w:rsidR="005F197E" w:rsidRPr="0050160B" w:rsidDel="00A8733B">
          <w:rPr>
            <w:rFonts w:hint="eastAsia"/>
            <w:color w:val="000000"/>
          </w:rPr>
          <w:delText>本事業実施における現状及び課題（事業実施の必要性）</w:delText>
        </w:r>
      </w:del>
    </w:p>
    <w:tbl>
      <w:tblPr>
        <w:tblW w:w="8804" w:type="dxa"/>
        <w:jc w:val="center"/>
        <w:tblBorders>
          <w:top w:val="single" w:sz="8" w:space="0" w:color="auto"/>
          <w:left w:val="single" w:sz="8" w:space="0" w:color="auto"/>
          <w:bottom w:val="single" w:sz="8" w:space="0" w:color="auto"/>
          <w:right w:val="single" w:sz="8" w:space="0" w:color="auto"/>
        </w:tblBorders>
        <w:tblLook w:val="01E0" w:firstRow="1" w:lastRow="1" w:firstColumn="1" w:lastColumn="1" w:noHBand="0" w:noVBand="0"/>
      </w:tblPr>
      <w:tblGrid>
        <w:gridCol w:w="8804"/>
      </w:tblGrid>
      <w:tr w:rsidR="00180DE3" w:rsidRPr="0050160B" w:rsidDel="001742CD" w14:paraId="4D674385" w14:textId="6DDA2D03" w:rsidTr="00A8733B">
        <w:trPr>
          <w:trHeight w:val="3599"/>
          <w:jc w:val="center"/>
          <w:del w:id="121" w:author="中村　文" w:date="2024-09-20T11:30:00Z"/>
        </w:trPr>
        <w:tc>
          <w:tcPr>
            <w:tcW w:w="8804" w:type="dxa"/>
            <w:tcBorders>
              <w:top w:val="single" w:sz="8" w:space="0" w:color="auto"/>
              <w:left w:val="single" w:sz="8" w:space="0" w:color="auto"/>
              <w:bottom w:val="single" w:sz="8" w:space="0" w:color="auto"/>
              <w:right w:val="single" w:sz="8" w:space="0" w:color="auto"/>
            </w:tcBorders>
            <w:shd w:val="clear" w:color="auto" w:fill="auto"/>
          </w:tcPr>
          <w:p w14:paraId="68BC325B" w14:textId="5A7990EE" w:rsidR="00180DE3" w:rsidRPr="0050160B" w:rsidDel="001742CD" w:rsidRDefault="00180DE3" w:rsidP="001742CD">
            <w:pPr>
              <w:rPr>
                <w:del w:id="122" w:author="中村　文" w:date="2024-09-20T11:30:00Z"/>
                <w:color w:val="000000"/>
              </w:rPr>
            </w:pPr>
          </w:p>
          <w:p w14:paraId="16E4BCDB" w14:textId="04B9EFCD" w:rsidR="00504FDA" w:rsidRPr="0050160B" w:rsidDel="001742CD" w:rsidRDefault="00504FDA" w:rsidP="001742CD">
            <w:pPr>
              <w:rPr>
                <w:del w:id="123" w:author="中村　文" w:date="2024-09-20T11:30:00Z"/>
                <w:color w:val="000000"/>
              </w:rPr>
            </w:pPr>
          </w:p>
          <w:p w14:paraId="602DD155" w14:textId="6C31502E" w:rsidR="00504FDA" w:rsidRPr="0050160B" w:rsidDel="001742CD" w:rsidRDefault="00504FDA" w:rsidP="001742CD">
            <w:pPr>
              <w:rPr>
                <w:del w:id="124" w:author="中村　文" w:date="2024-09-20T11:30:00Z"/>
                <w:color w:val="000000"/>
              </w:rPr>
            </w:pPr>
          </w:p>
          <w:p w14:paraId="58C4976C" w14:textId="3ADDE434" w:rsidR="00504FDA" w:rsidRPr="0050160B" w:rsidDel="001742CD" w:rsidRDefault="00504FDA" w:rsidP="001742CD">
            <w:pPr>
              <w:rPr>
                <w:del w:id="125" w:author="中村　文" w:date="2024-09-20T11:30:00Z"/>
                <w:color w:val="000000"/>
              </w:rPr>
            </w:pPr>
          </w:p>
          <w:p w14:paraId="08F1F982" w14:textId="6D888384" w:rsidR="00504FDA" w:rsidRPr="0050160B" w:rsidDel="001742CD" w:rsidRDefault="00504FDA" w:rsidP="001742CD">
            <w:pPr>
              <w:rPr>
                <w:del w:id="126" w:author="中村　文" w:date="2024-09-20T11:30:00Z"/>
                <w:color w:val="000000"/>
              </w:rPr>
            </w:pPr>
          </w:p>
          <w:p w14:paraId="45FD9996" w14:textId="292A5CFC" w:rsidR="00206C3C" w:rsidRPr="0050160B" w:rsidDel="001742CD" w:rsidRDefault="00206C3C" w:rsidP="001742CD">
            <w:pPr>
              <w:rPr>
                <w:del w:id="127" w:author="中村　文" w:date="2024-09-20T11:30:00Z"/>
                <w:color w:val="000000"/>
              </w:rPr>
            </w:pPr>
          </w:p>
          <w:p w14:paraId="2CF9F386" w14:textId="593DF71A" w:rsidR="00206C3C" w:rsidRPr="0050160B" w:rsidDel="001742CD" w:rsidRDefault="00206C3C" w:rsidP="001742CD">
            <w:pPr>
              <w:rPr>
                <w:del w:id="128" w:author="中村　文" w:date="2024-09-20T11:30:00Z"/>
                <w:color w:val="000000"/>
              </w:rPr>
            </w:pPr>
          </w:p>
          <w:p w14:paraId="0C0021F7" w14:textId="393D8C31" w:rsidR="00206C3C" w:rsidRPr="0050160B" w:rsidDel="001742CD" w:rsidRDefault="00206C3C" w:rsidP="001742CD">
            <w:pPr>
              <w:rPr>
                <w:del w:id="129" w:author="中村　文" w:date="2024-09-20T11:30:00Z"/>
                <w:color w:val="000000"/>
              </w:rPr>
            </w:pPr>
          </w:p>
          <w:p w14:paraId="7C23C2BD" w14:textId="09381549" w:rsidR="00206C3C" w:rsidRPr="0050160B" w:rsidDel="001742CD" w:rsidRDefault="00206C3C" w:rsidP="001742CD">
            <w:pPr>
              <w:rPr>
                <w:del w:id="130" w:author="中村　文" w:date="2024-09-20T11:30:00Z"/>
                <w:color w:val="000000"/>
              </w:rPr>
            </w:pPr>
          </w:p>
          <w:p w14:paraId="02F2CDD7" w14:textId="4795510F" w:rsidR="00206C3C" w:rsidRPr="0050160B" w:rsidDel="001742CD" w:rsidRDefault="00206C3C" w:rsidP="001742CD">
            <w:pPr>
              <w:rPr>
                <w:del w:id="131" w:author="中村　文" w:date="2024-09-20T11:30:00Z"/>
                <w:color w:val="000000"/>
              </w:rPr>
            </w:pPr>
          </w:p>
          <w:p w14:paraId="37CF6A47" w14:textId="4653877D" w:rsidR="00206C3C" w:rsidRPr="0050160B" w:rsidDel="001742CD" w:rsidRDefault="00206C3C" w:rsidP="001742CD">
            <w:pPr>
              <w:rPr>
                <w:del w:id="132" w:author="中村　文" w:date="2024-09-20T11:30:00Z"/>
                <w:color w:val="000000"/>
              </w:rPr>
            </w:pPr>
          </w:p>
          <w:p w14:paraId="2B2CEFFA" w14:textId="0D81947D" w:rsidR="00504FDA" w:rsidRPr="0050160B" w:rsidDel="001742CD" w:rsidRDefault="00504FDA" w:rsidP="001742CD">
            <w:pPr>
              <w:rPr>
                <w:del w:id="133" w:author="中村　文" w:date="2024-09-20T11:30:00Z"/>
                <w:color w:val="000000"/>
              </w:rPr>
            </w:pPr>
          </w:p>
          <w:p w14:paraId="75FF0D8D" w14:textId="3F2A3D3A" w:rsidR="00504FDA" w:rsidRPr="0050160B" w:rsidDel="001742CD" w:rsidRDefault="00504FDA" w:rsidP="001742CD">
            <w:pPr>
              <w:rPr>
                <w:del w:id="134" w:author="中村　文" w:date="2024-09-20T11:30:00Z"/>
                <w:color w:val="000000"/>
              </w:rPr>
            </w:pPr>
          </w:p>
          <w:p w14:paraId="54B7E237" w14:textId="77777777" w:rsidR="00504FDA" w:rsidRPr="0050160B" w:rsidDel="00A8733B" w:rsidRDefault="00504FDA" w:rsidP="001742CD">
            <w:pPr>
              <w:rPr>
                <w:del w:id="135" w:author="中村　文" w:date="2024-09-18T11:37:00Z"/>
                <w:color w:val="000000"/>
              </w:rPr>
            </w:pPr>
          </w:p>
          <w:p w14:paraId="2D6E4BE5" w14:textId="77777777" w:rsidR="00504FDA" w:rsidRPr="0050160B" w:rsidDel="00A8733B" w:rsidRDefault="00504FDA" w:rsidP="001742CD">
            <w:pPr>
              <w:rPr>
                <w:del w:id="136" w:author="中村　文" w:date="2024-09-18T11:37:00Z"/>
                <w:color w:val="000000"/>
              </w:rPr>
            </w:pPr>
          </w:p>
          <w:p w14:paraId="7B6269F4" w14:textId="77777777" w:rsidR="00504FDA" w:rsidRPr="0050160B" w:rsidDel="00A8733B" w:rsidRDefault="00504FDA" w:rsidP="001742CD">
            <w:pPr>
              <w:rPr>
                <w:del w:id="137" w:author="中村　文" w:date="2024-09-18T11:37:00Z"/>
                <w:color w:val="000000"/>
              </w:rPr>
            </w:pPr>
          </w:p>
          <w:p w14:paraId="0987A6B6" w14:textId="77777777" w:rsidR="00504FDA" w:rsidDel="00CD157C" w:rsidRDefault="00504FDA" w:rsidP="001742CD">
            <w:pPr>
              <w:rPr>
                <w:del w:id="138" w:author="中村　文" w:date="2024-09-18T11:37:00Z"/>
                <w:color w:val="000000"/>
              </w:rPr>
            </w:pPr>
          </w:p>
          <w:p w14:paraId="4BDBE183" w14:textId="527BAE4A" w:rsidR="00180DE3" w:rsidRPr="0050160B" w:rsidDel="001742CD" w:rsidRDefault="00180DE3" w:rsidP="001742CD">
            <w:pPr>
              <w:rPr>
                <w:del w:id="139" w:author="中村　文" w:date="2024-09-20T11:30:00Z"/>
                <w:color w:val="000000"/>
              </w:rPr>
            </w:pPr>
          </w:p>
        </w:tc>
      </w:tr>
    </w:tbl>
    <w:p w14:paraId="7742C05F" w14:textId="66DF1E19" w:rsidR="00B22CDF" w:rsidRPr="0050160B" w:rsidDel="001742CD" w:rsidRDefault="00B22CDF" w:rsidP="001742CD">
      <w:pPr>
        <w:rPr>
          <w:del w:id="140" w:author="中村　文" w:date="2024-09-20T11:30:00Z"/>
          <w:color w:val="000000"/>
        </w:rPr>
      </w:pPr>
    </w:p>
    <w:p w14:paraId="68726303" w14:textId="29556024" w:rsidR="006A4383" w:rsidRPr="00A8733B" w:rsidDel="001742CD" w:rsidRDefault="00C90B44" w:rsidP="001742CD">
      <w:pPr>
        <w:rPr>
          <w:del w:id="141" w:author="中村　文" w:date="2024-09-20T11:30:00Z"/>
          <w:color w:val="000000"/>
        </w:rPr>
      </w:pPr>
      <w:del w:id="142" w:author="中村　文" w:date="2024-09-20T11:30:00Z">
        <w:r w:rsidRPr="0050160B" w:rsidDel="001742CD">
          <w:rPr>
            <w:rFonts w:hint="eastAsia"/>
            <w:color w:val="000000"/>
          </w:rPr>
          <w:delText>６</w:delText>
        </w:r>
        <w:r w:rsidR="00180DE3" w:rsidRPr="0050160B" w:rsidDel="001742CD">
          <w:rPr>
            <w:rFonts w:hint="eastAsia"/>
            <w:color w:val="000000"/>
          </w:rPr>
          <w:delText>．</w:delText>
        </w:r>
        <w:r w:rsidR="005F197E" w:rsidRPr="0050160B" w:rsidDel="001742CD">
          <w:rPr>
            <w:rFonts w:hint="eastAsia"/>
            <w:color w:val="000000"/>
          </w:rPr>
          <w:delText xml:space="preserve"> </w:delText>
        </w:r>
      </w:del>
      <w:del w:id="143" w:author="中村　文" w:date="2024-09-18T11:37:00Z">
        <w:r w:rsidR="005F197E" w:rsidRPr="0050160B" w:rsidDel="00A8733B">
          <w:rPr>
            <w:rFonts w:hint="eastAsia"/>
            <w:color w:val="000000"/>
          </w:rPr>
          <w:delText>事業の具体的実施内容及び実施方法等</w:delText>
        </w:r>
      </w:del>
    </w:p>
    <w:tbl>
      <w:tblPr>
        <w:tblW w:w="8804" w:type="dxa"/>
        <w:jc w:val="center"/>
        <w:tblBorders>
          <w:top w:val="single" w:sz="8" w:space="0" w:color="auto"/>
          <w:left w:val="single" w:sz="8" w:space="0" w:color="auto"/>
          <w:bottom w:val="single" w:sz="8" w:space="0" w:color="auto"/>
          <w:right w:val="single" w:sz="8" w:space="0" w:color="auto"/>
        </w:tblBorders>
        <w:tblLook w:val="01E0" w:firstRow="1" w:lastRow="1" w:firstColumn="1" w:lastColumn="1" w:noHBand="0" w:noVBand="0"/>
      </w:tblPr>
      <w:tblGrid>
        <w:gridCol w:w="8804"/>
      </w:tblGrid>
      <w:tr w:rsidR="00180DE3" w:rsidRPr="0050160B" w:rsidDel="00A8733B" w14:paraId="2519F23E" w14:textId="77777777" w:rsidTr="007330A1">
        <w:trPr>
          <w:trHeight w:val="5782"/>
          <w:jc w:val="center"/>
          <w:del w:id="144" w:author="中村　文" w:date="2024-09-18T11:37:00Z"/>
        </w:trPr>
        <w:tc>
          <w:tcPr>
            <w:tcW w:w="8804" w:type="dxa"/>
            <w:tcBorders>
              <w:top w:val="single" w:sz="8" w:space="0" w:color="auto"/>
              <w:left w:val="single" w:sz="8" w:space="0" w:color="auto"/>
              <w:bottom w:val="single" w:sz="8" w:space="0" w:color="auto"/>
              <w:right w:val="single" w:sz="8" w:space="0" w:color="auto"/>
            </w:tcBorders>
            <w:shd w:val="clear" w:color="auto" w:fill="auto"/>
          </w:tcPr>
          <w:p w14:paraId="074D529E" w14:textId="77777777" w:rsidR="00180DE3" w:rsidRPr="0050160B" w:rsidDel="00A8733B" w:rsidRDefault="00180DE3" w:rsidP="001742CD">
            <w:pPr>
              <w:rPr>
                <w:del w:id="145" w:author="中村　文" w:date="2024-09-18T11:37:00Z"/>
                <w:color w:val="000000"/>
              </w:rPr>
            </w:pPr>
          </w:p>
          <w:p w14:paraId="3C6739C9" w14:textId="77777777" w:rsidR="00C90B44" w:rsidRPr="0050160B" w:rsidDel="00A8733B" w:rsidRDefault="00C90B44" w:rsidP="001742CD">
            <w:pPr>
              <w:rPr>
                <w:del w:id="146" w:author="中村　文" w:date="2024-09-18T11:37:00Z"/>
                <w:color w:val="000000"/>
              </w:rPr>
            </w:pPr>
          </w:p>
          <w:p w14:paraId="5F20AB4F" w14:textId="77777777" w:rsidR="00C90B44" w:rsidRPr="0050160B" w:rsidDel="00A8733B" w:rsidRDefault="00C90B44" w:rsidP="001742CD">
            <w:pPr>
              <w:rPr>
                <w:del w:id="147" w:author="中村　文" w:date="2024-09-18T11:37:00Z"/>
                <w:color w:val="000000"/>
              </w:rPr>
            </w:pPr>
          </w:p>
          <w:p w14:paraId="0358E6FF" w14:textId="77777777" w:rsidR="00C90B44" w:rsidRPr="0050160B" w:rsidDel="00A8733B" w:rsidRDefault="00C90B44" w:rsidP="001742CD">
            <w:pPr>
              <w:rPr>
                <w:del w:id="148" w:author="中村　文" w:date="2024-09-18T11:37:00Z"/>
                <w:color w:val="000000"/>
              </w:rPr>
            </w:pPr>
          </w:p>
          <w:p w14:paraId="04A26A54" w14:textId="77777777" w:rsidR="00C90B44" w:rsidRPr="0050160B" w:rsidDel="00A8733B" w:rsidRDefault="00C90B44" w:rsidP="001742CD">
            <w:pPr>
              <w:rPr>
                <w:del w:id="149" w:author="中村　文" w:date="2024-09-18T11:37:00Z"/>
                <w:color w:val="000000"/>
              </w:rPr>
            </w:pPr>
          </w:p>
          <w:p w14:paraId="65D5DA00" w14:textId="77777777" w:rsidR="00C90B44" w:rsidRPr="0050160B" w:rsidDel="00A8733B" w:rsidRDefault="00C90B44" w:rsidP="001742CD">
            <w:pPr>
              <w:rPr>
                <w:del w:id="150" w:author="中村　文" w:date="2024-09-18T11:37:00Z"/>
                <w:color w:val="000000"/>
              </w:rPr>
            </w:pPr>
          </w:p>
          <w:p w14:paraId="581928C3" w14:textId="77777777" w:rsidR="00C90B44" w:rsidRPr="0050160B" w:rsidDel="00A8733B" w:rsidRDefault="00C90B44" w:rsidP="001742CD">
            <w:pPr>
              <w:rPr>
                <w:del w:id="151" w:author="中村　文" w:date="2024-09-18T11:37:00Z"/>
                <w:color w:val="000000"/>
              </w:rPr>
            </w:pPr>
          </w:p>
          <w:p w14:paraId="583D96DB" w14:textId="77777777" w:rsidR="00C90B44" w:rsidRPr="0050160B" w:rsidDel="00A8733B" w:rsidRDefault="00C90B44" w:rsidP="001742CD">
            <w:pPr>
              <w:rPr>
                <w:del w:id="152" w:author="中村　文" w:date="2024-09-18T11:37:00Z"/>
                <w:color w:val="000000"/>
              </w:rPr>
            </w:pPr>
          </w:p>
          <w:p w14:paraId="4DD13D7A" w14:textId="77777777" w:rsidR="00C90B44" w:rsidRPr="0050160B" w:rsidDel="00A8733B" w:rsidRDefault="00C90B44" w:rsidP="001742CD">
            <w:pPr>
              <w:rPr>
                <w:del w:id="153" w:author="中村　文" w:date="2024-09-18T11:37:00Z"/>
                <w:color w:val="000000"/>
              </w:rPr>
            </w:pPr>
          </w:p>
          <w:p w14:paraId="6F305D11" w14:textId="77777777" w:rsidR="00C90B44" w:rsidRPr="0050160B" w:rsidDel="00A8733B" w:rsidRDefault="00C90B44" w:rsidP="001742CD">
            <w:pPr>
              <w:rPr>
                <w:del w:id="154" w:author="中村　文" w:date="2024-09-18T11:37:00Z"/>
                <w:color w:val="000000"/>
              </w:rPr>
            </w:pPr>
          </w:p>
          <w:p w14:paraId="2D6F36A9" w14:textId="77777777" w:rsidR="00C90B44" w:rsidRPr="0050160B" w:rsidDel="00A8733B" w:rsidRDefault="00C90B44" w:rsidP="001742CD">
            <w:pPr>
              <w:rPr>
                <w:del w:id="155" w:author="中村　文" w:date="2024-09-18T11:37:00Z"/>
                <w:color w:val="000000"/>
              </w:rPr>
            </w:pPr>
          </w:p>
          <w:p w14:paraId="1E90B103" w14:textId="77777777" w:rsidR="00C90B44" w:rsidRPr="0050160B" w:rsidDel="00A8733B" w:rsidRDefault="00C90B44" w:rsidP="001742CD">
            <w:pPr>
              <w:rPr>
                <w:del w:id="156" w:author="中村　文" w:date="2024-09-18T11:37:00Z"/>
                <w:color w:val="000000"/>
              </w:rPr>
            </w:pPr>
          </w:p>
          <w:p w14:paraId="2FE37BBC" w14:textId="77777777" w:rsidR="00C90B44" w:rsidRPr="0050160B" w:rsidDel="00A8733B" w:rsidRDefault="00C90B44" w:rsidP="001742CD">
            <w:pPr>
              <w:rPr>
                <w:del w:id="157" w:author="中村　文" w:date="2024-09-18T11:37:00Z"/>
                <w:color w:val="000000"/>
              </w:rPr>
            </w:pPr>
          </w:p>
          <w:p w14:paraId="450EA540" w14:textId="77777777" w:rsidR="00C90B44" w:rsidRPr="0050160B" w:rsidDel="00A8733B" w:rsidRDefault="00C90B44" w:rsidP="001742CD">
            <w:pPr>
              <w:rPr>
                <w:del w:id="158" w:author="中村　文" w:date="2024-09-18T11:37:00Z"/>
                <w:color w:val="000000"/>
              </w:rPr>
            </w:pPr>
          </w:p>
          <w:p w14:paraId="5DE66CCD" w14:textId="77777777" w:rsidR="006B3212" w:rsidRPr="0050160B" w:rsidDel="00A8733B" w:rsidRDefault="006B3212" w:rsidP="001742CD">
            <w:pPr>
              <w:rPr>
                <w:del w:id="159" w:author="中村　文" w:date="2024-09-18T11:37:00Z"/>
                <w:color w:val="000000"/>
              </w:rPr>
            </w:pPr>
          </w:p>
          <w:p w14:paraId="6BE8EB88" w14:textId="77777777" w:rsidR="006B3212" w:rsidRPr="0050160B" w:rsidDel="00A8733B" w:rsidRDefault="006B3212" w:rsidP="001742CD">
            <w:pPr>
              <w:rPr>
                <w:del w:id="160" w:author="中村　文" w:date="2024-09-18T11:37:00Z"/>
                <w:color w:val="000000"/>
              </w:rPr>
            </w:pPr>
          </w:p>
          <w:p w14:paraId="61A0B24C" w14:textId="77777777" w:rsidR="006B3212" w:rsidRPr="0050160B" w:rsidDel="00A8733B" w:rsidRDefault="006B3212" w:rsidP="001742CD">
            <w:pPr>
              <w:rPr>
                <w:del w:id="161" w:author="中村　文" w:date="2024-09-18T11:37:00Z"/>
                <w:color w:val="000000"/>
              </w:rPr>
            </w:pPr>
          </w:p>
          <w:p w14:paraId="6CE4EB0B" w14:textId="77777777" w:rsidR="006B3212" w:rsidRPr="0050160B" w:rsidDel="00A8733B" w:rsidRDefault="006B3212" w:rsidP="001742CD">
            <w:pPr>
              <w:rPr>
                <w:del w:id="162" w:author="中村　文" w:date="2024-09-18T11:37:00Z"/>
                <w:color w:val="000000"/>
              </w:rPr>
            </w:pPr>
          </w:p>
        </w:tc>
      </w:tr>
    </w:tbl>
    <w:p w14:paraId="6F6F0811" w14:textId="77777777" w:rsidR="006B3212" w:rsidDel="006A4383" w:rsidRDefault="007330A1" w:rsidP="001742CD">
      <w:pPr>
        <w:rPr>
          <w:del w:id="163" w:author="中村　文" w:date="2024-09-18T11:37:00Z"/>
          <w:color w:val="000000"/>
          <w:sz w:val="20"/>
          <w:szCs w:val="22"/>
        </w:rPr>
      </w:pPr>
      <w:del w:id="164" w:author="中村　文" w:date="2024-09-18T11:37:00Z">
        <w:r w:rsidRPr="0050160B" w:rsidDel="00A8733B">
          <w:rPr>
            <w:rFonts w:hint="eastAsia"/>
            <w:color w:val="000000"/>
            <w:sz w:val="20"/>
          </w:rPr>
          <w:delText>※５．及び６．については、</w:delText>
        </w:r>
        <w:r w:rsidR="00F71349" w:rsidDel="00A8733B">
          <w:rPr>
            <w:rFonts w:hint="eastAsia"/>
            <w:color w:val="000000"/>
            <w:sz w:val="20"/>
            <w:szCs w:val="22"/>
          </w:rPr>
          <w:delText>過年度本事業において採択を受け事業を実施し、令和</w:delText>
        </w:r>
        <w:r w:rsidR="00DC2115" w:rsidDel="00A8733B">
          <w:rPr>
            <w:rFonts w:hint="eastAsia"/>
            <w:color w:val="000000"/>
            <w:sz w:val="20"/>
            <w:szCs w:val="22"/>
          </w:rPr>
          <w:delText>７</w:delText>
        </w:r>
        <w:r w:rsidRPr="0050160B" w:rsidDel="00A8733B">
          <w:rPr>
            <w:rFonts w:hint="eastAsia"/>
            <w:color w:val="000000"/>
            <w:sz w:val="20"/>
            <w:szCs w:val="22"/>
          </w:rPr>
          <w:delText>年度も継続して本事業に申請いただく場合は過年度の成果や課題を踏まえ、新たな教育課題を設定し、その課題の解決に向けた取</w:delText>
        </w:r>
        <w:r w:rsidRPr="0050160B" w:rsidDel="00A8733B">
          <w:rPr>
            <w:rFonts w:hint="eastAsia"/>
            <w:color w:val="000000"/>
            <w:sz w:val="20"/>
            <w:szCs w:val="22"/>
          </w:rPr>
          <w:lastRenderedPageBreak/>
          <w:delText>組を検討・実施すること。</w:delText>
        </w:r>
      </w:del>
    </w:p>
    <w:p w14:paraId="729ED1FF" w14:textId="3D1EA665" w:rsidR="00C90B44" w:rsidRPr="0050160B" w:rsidDel="001742CD" w:rsidRDefault="00C90B44" w:rsidP="001742CD">
      <w:pPr>
        <w:rPr>
          <w:del w:id="165" w:author="中村　文" w:date="2024-09-20T11:30:00Z"/>
          <w:color w:val="000000"/>
        </w:rPr>
      </w:pPr>
      <w:del w:id="166" w:author="中村　文" w:date="2024-09-20T11:30:00Z">
        <w:r w:rsidRPr="0050160B" w:rsidDel="001742CD">
          <w:rPr>
            <w:rFonts w:hint="eastAsia"/>
            <w:color w:val="000000"/>
          </w:rPr>
          <w:delText>７．事業の実施により得られることが見込まれる成果・効果及び事業の評価方法</w:delText>
        </w:r>
      </w:del>
    </w:p>
    <w:p w14:paraId="4160E82B" w14:textId="0E0C07A0" w:rsidR="006A4383" w:rsidRPr="0050160B" w:rsidDel="001742CD" w:rsidRDefault="00C90B44" w:rsidP="001742CD">
      <w:pPr>
        <w:rPr>
          <w:del w:id="167" w:author="中村　文" w:date="2024-09-20T11:30:00Z"/>
          <w:color w:val="000000"/>
        </w:rPr>
      </w:pPr>
      <w:del w:id="168" w:author="中村　文" w:date="2024-09-20T11:30:00Z">
        <w:r w:rsidRPr="0050160B" w:rsidDel="001742CD">
          <w:rPr>
            <w:rFonts w:hint="eastAsia"/>
            <w:color w:val="000000"/>
          </w:rPr>
          <w:delText>（評価体制、評価手法等を成果指標も含め、できるだけ具体的に記載すること。）</w:delText>
        </w:r>
      </w:del>
    </w:p>
    <w:tbl>
      <w:tblPr>
        <w:tblW w:w="8804" w:type="dxa"/>
        <w:jc w:val="center"/>
        <w:tblBorders>
          <w:top w:val="single" w:sz="8" w:space="0" w:color="auto"/>
          <w:left w:val="single" w:sz="8" w:space="0" w:color="auto"/>
          <w:bottom w:val="single" w:sz="8" w:space="0" w:color="auto"/>
          <w:right w:val="single" w:sz="8" w:space="0" w:color="auto"/>
        </w:tblBorders>
        <w:tblLook w:val="01E0" w:firstRow="1" w:lastRow="1" w:firstColumn="1" w:lastColumn="1" w:noHBand="0" w:noVBand="0"/>
      </w:tblPr>
      <w:tblGrid>
        <w:gridCol w:w="8804"/>
      </w:tblGrid>
      <w:tr w:rsidR="00C90B44" w:rsidRPr="0050160B" w:rsidDel="004E300A" w14:paraId="4E4FC44C" w14:textId="77777777" w:rsidTr="006E7498">
        <w:trPr>
          <w:trHeight w:val="13389"/>
          <w:jc w:val="center"/>
          <w:del w:id="169" w:author="中村　文" w:date="2024-09-18T15:50:00Z"/>
        </w:trPr>
        <w:tc>
          <w:tcPr>
            <w:tcW w:w="8804" w:type="dxa"/>
            <w:tcBorders>
              <w:top w:val="single" w:sz="8" w:space="0" w:color="auto"/>
              <w:left w:val="single" w:sz="8" w:space="0" w:color="auto"/>
              <w:bottom w:val="single" w:sz="8" w:space="0" w:color="auto"/>
              <w:right w:val="single" w:sz="8" w:space="0" w:color="auto"/>
            </w:tcBorders>
            <w:shd w:val="clear" w:color="auto" w:fill="auto"/>
          </w:tcPr>
          <w:p w14:paraId="3DB78CCB" w14:textId="77777777" w:rsidR="00C90B44" w:rsidDel="004E300A" w:rsidRDefault="00C90B44" w:rsidP="001742CD">
            <w:pPr>
              <w:rPr>
                <w:del w:id="170" w:author="中村　文" w:date="2024-09-18T15:50:00Z"/>
                <w:color w:val="000000"/>
              </w:rPr>
            </w:pPr>
          </w:p>
          <w:p w14:paraId="45A1130D" w14:textId="77777777" w:rsidR="00C90B44" w:rsidRPr="0050160B" w:rsidDel="004E300A" w:rsidRDefault="00C90B44" w:rsidP="001742CD">
            <w:pPr>
              <w:rPr>
                <w:del w:id="171" w:author="中村　文" w:date="2024-09-18T15:50:00Z"/>
                <w:color w:val="000000"/>
              </w:rPr>
            </w:pPr>
          </w:p>
          <w:p w14:paraId="4F64A241" w14:textId="77777777" w:rsidR="00C90B44" w:rsidRPr="0050160B" w:rsidDel="004E300A" w:rsidRDefault="00C90B44" w:rsidP="001742CD">
            <w:pPr>
              <w:rPr>
                <w:del w:id="172" w:author="中村　文" w:date="2024-09-18T15:50:00Z"/>
                <w:color w:val="000000"/>
              </w:rPr>
            </w:pPr>
          </w:p>
          <w:p w14:paraId="62B16ADB" w14:textId="77777777" w:rsidR="00C90B44" w:rsidRPr="0050160B" w:rsidDel="004E300A" w:rsidRDefault="00C90B44" w:rsidP="001742CD">
            <w:pPr>
              <w:rPr>
                <w:del w:id="173" w:author="中村　文" w:date="2024-09-18T15:50:00Z"/>
                <w:color w:val="000000"/>
              </w:rPr>
            </w:pPr>
          </w:p>
          <w:p w14:paraId="4B5D4C31" w14:textId="77777777" w:rsidR="00C90B44" w:rsidRPr="0050160B" w:rsidDel="004E300A" w:rsidRDefault="00C90B44" w:rsidP="001742CD">
            <w:pPr>
              <w:rPr>
                <w:del w:id="174" w:author="中村　文" w:date="2024-09-18T15:50:00Z"/>
                <w:color w:val="000000"/>
              </w:rPr>
            </w:pPr>
          </w:p>
          <w:p w14:paraId="5540DE93" w14:textId="77777777" w:rsidR="00C90B44" w:rsidRPr="0050160B" w:rsidDel="004E300A" w:rsidRDefault="00C90B44" w:rsidP="001742CD">
            <w:pPr>
              <w:rPr>
                <w:del w:id="175" w:author="中村　文" w:date="2024-09-18T15:50:00Z"/>
                <w:color w:val="000000"/>
              </w:rPr>
            </w:pPr>
          </w:p>
          <w:p w14:paraId="34A78106" w14:textId="77777777" w:rsidR="00C90B44" w:rsidRPr="0050160B" w:rsidDel="004E300A" w:rsidRDefault="00C90B44" w:rsidP="001742CD">
            <w:pPr>
              <w:rPr>
                <w:del w:id="176" w:author="中村　文" w:date="2024-09-18T15:50:00Z"/>
                <w:color w:val="000000"/>
              </w:rPr>
            </w:pPr>
          </w:p>
          <w:p w14:paraId="190D91EF" w14:textId="77777777" w:rsidR="00C90B44" w:rsidRPr="0050160B" w:rsidDel="004E300A" w:rsidRDefault="00C90B44" w:rsidP="001742CD">
            <w:pPr>
              <w:rPr>
                <w:del w:id="177" w:author="中村　文" w:date="2024-09-18T15:50:00Z"/>
                <w:color w:val="000000"/>
              </w:rPr>
            </w:pPr>
          </w:p>
          <w:p w14:paraId="38A42DA1" w14:textId="77777777" w:rsidR="00C90B44" w:rsidRPr="0050160B" w:rsidDel="004E300A" w:rsidRDefault="00C90B44" w:rsidP="001742CD">
            <w:pPr>
              <w:rPr>
                <w:del w:id="178" w:author="中村　文" w:date="2024-09-18T15:50:00Z"/>
                <w:color w:val="000000"/>
              </w:rPr>
            </w:pPr>
          </w:p>
          <w:p w14:paraId="0D774EFC" w14:textId="77777777" w:rsidR="00C90B44" w:rsidRPr="0050160B" w:rsidDel="004E300A" w:rsidRDefault="00C90B44" w:rsidP="001742CD">
            <w:pPr>
              <w:rPr>
                <w:del w:id="179" w:author="中村　文" w:date="2024-09-18T15:50:00Z"/>
                <w:color w:val="000000"/>
              </w:rPr>
            </w:pPr>
          </w:p>
          <w:p w14:paraId="351DD6B0" w14:textId="77777777" w:rsidR="00C90B44" w:rsidRPr="0050160B" w:rsidDel="004E300A" w:rsidRDefault="00C90B44" w:rsidP="001742CD">
            <w:pPr>
              <w:rPr>
                <w:del w:id="180" w:author="中村　文" w:date="2024-09-18T15:50:00Z"/>
                <w:color w:val="000000"/>
              </w:rPr>
            </w:pPr>
          </w:p>
          <w:p w14:paraId="54C2002B" w14:textId="77777777" w:rsidR="00C90B44" w:rsidRPr="0050160B" w:rsidDel="004E300A" w:rsidRDefault="00C90B44" w:rsidP="001742CD">
            <w:pPr>
              <w:rPr>
                <w:del w:id="181" w:author="中村　文" w:date="2024-09-18T15:50:00Z"/>
                <w:color w:val="000000"/>
              </w:rPr>
            </w:pPr>
          </w:p>
          <w:p w14:paraId="318D507B" w14:textId="77777777" w:rsidR="00C90B44" w:rsidRPr="0050160B" w:rsidDel="004E300A" w:rsidRDefault="00C90B44" w:rsidP="001742CD">
            <w:pPr>
              <w:rPr>
                <w:del w:id="182" w:author="中村　文" w:date="2024-09-18T15:50:00Z"/>
                <w:color w:val="000000"/>
              </w:rPr>
            </w:pPr>
          </w:p>
          <w:p w14:paraId="155556E1" w14:textId="77777777" w:rsidR="00C90B44" w:rsidRPr="0050160B" w:rsidDel="004E300A" w:rsidRDefault="00C90B44" w:rsidP="001742CD">
            <w:pPr>
              <w:rPr>
                <w:del w:id="183" w:author="中村　文" w:date="2024-09-18T15:50:00Z"/>
                <w:color w:val="000000"/>
              </w:rPr>
            </w:pPr>
          </w:p>
          <w:p w14:paraId="05F2A133" w14:textId="77777777" w:rsidR="00C90B44" w:rsidRPr="0050160B" w:rsidDel="004E300A" w:rsidRDefault="00C90B44" w:rsidP="001742CD">
            <w:pPr>
              <w:rPr>
                <w:del w:id="184" w:author="中村　文" w:date="2024-09-18T15:50:00Z"/>
                <w:color w:val="000000"/>
              </w:rPr>
            </w:pPr>
          </w:p>
          <w:p w14:paraId="481EE27D" w14:textId="77777777" w:rsidR="00C90B44" w:rsidRPr="0050160B" w:rsidDel="004E300A" w:rsidRDefault="00C90B44" w:rsidP="001742CD">
            <w:pPr>
              <w:rPr>
                <w:del w:id="185" w:author="中村　文" w:date="2024-09-18T15:50:00Z"/>
                <w:color w:val="000000"/>
              </w:rPr>
            </w:pPr>
          </w:p>
          <w:p w14:paraId="63E3C1C1" w14:textId="77777777" w:rsidR="00C90B44" w:rsidRPr="0050160B" w:rsidDel="004E300A" w:rsidRDefault="00C90B44" w:rsidP="001742CD">
            <w:pPr>
              <w:rPr>
                <w:del w:id="186" w:author="中村　文" w:date="2024-09-18T15:50:00Z"/>
                <w:color w:val="000000"/>
              </w:rPr>
            </w:pPr>
          </w:p>
          <w:p w14:paraId="338CFBFB" w14:textId="77777777" w:rsidR="00C90B44" w:rsidRPr="0050160B" w:rsidDel="006A4383" w:rsidRDefault="00C90B44" w:rsidP="001742CD">
            <w:pPr>
              <w:rPr>
                <w:del w:id="187" w:author="中村　文" w:date="2024-09-18T11:39:00Z"/>
                <w:color w:val="000000"/>
              </w:rPr>
            </w:pPr>
          </w:p>
          <w:p w14:paraId="42AB911E" w14:textId="77777777" w:rsidR="00C90B44" w:rsidRPr="0050160B" w:rsidDel="006A4383" w:rsidRDefault="00C90B44" w:rsidP="001742CD">
            <w:pPr>
              <w:rPr>
                <w:del w:id="188" w:author="中村　文" w:date="2024-09-18T11:39:00Z"/>
                <w:color w:val="000000"/>
              </w:rPr>
            </w:pPr>
          </w:p>
          <w:p w14:paraId="4AEB09EF" w14:textId="77777777" w:rsidR="00C90B44" w:rsidRPr="0050160B" w:rsidDel="006A4383" w:rsidRDefault="00C90B44" w:rsidP="001742CD">
            <w:pPr>
              <w:rPr>
                <w:del w:id="189" w:author="中村　文" w:date="2024-09-18T11:39:00Z"/>
                <w:color w:val="000000"/>
              </w:rPr>
            </w:pPr>
          </w:p>
          <w:p w14:paraId="35E8EE17" w14:textId="77777777" w:rsidR="00C90B44" w:rsidRPr="0050160B" w:rsidDel="006A4383" w:rsidRDefault="00C90B44" w:rsidP="001742CD">
            <w:pPr>
              <w:rPr>
                <w:del w:id="190" w:author="中村　文" w:date="2024-09-18T11:39:00Z"/>
                <w:color w:val="000000"/>
              </w:rPr>
            </w:pPr>
          </w:p>
          <w:p w14:paraId="4402C125" w14:textId="77777777" w:rsidR="00C90B44" w:rsidRPr="0050160B" w:rsidDel="006A4383" w:rsidRDefault="00C90B44" w:rsidP="001742CD">
            <w:pPr>
              <w:rPr>
                <w:del w:id="191" w:author="中村　文" w:date="2024-09-18T11:39:00Z"/>
                <w:color w:val="000000"/>
              </w:rPr>
            </w:pPr>
          </w:p>
          <w:p w14:paraId="38B88BA6" w14:textId="77777777" w:rsidR="00C90B44" w:rsidRPr="0050160B" w:rsidDel="006A4383" w:rsidRDefault="00C90B44" w:rsidP="001742CD">
            <w:pPr>
              <w:rPr>
                <w:del w:id="192" w:author="中村　文" w:date="2024-09-18T11:39:00Z"/>
                <w:color w:val="000000"/>
              </w:rPr>
            </w:pPr>
          </w:p>
          <w:p w14:paraId="1AD225AA" w14:textId="77777777" w:rsidR="00C90B44" w:rsidRPr="0050160B" w:rsidDel="006A4383" w:rsidRDefault="00C90B44" w:rsidP="001742CD">
            <w:pPr>
              <w:rPr>
                <w:del w:id="193" w:author="中村　文" w:date="2024-09-18T11:39:00Z"/>
                <w:color w:val="000000"/>
              </w:rPr>
            </w:pPr>
          </w:p>
          <w:p w14:paraId="0AFBB3BE" w14:textId="77777777" w:rsidR="00C90B44" w:rsidRPr="0050160B" w:rsidDel="006A4383" w:rsidRDefault="00C90B44" w:rsidP="001742CD">
            <w:pPr>
              <w:rPr>
                <w:del w:id="194" w:author="中村　文" w:date="2024-09-18T11:39:00Z"/>
                <w:color w:val="000000"/>
              </w:rPr>
            </w:pPr>
          </w:p>
          <w:p w14:paraId="752B3059" w14:textId="77777777" w:rsidR="00C90B44" w:rsidRPr="0050160B" w:rsidDel="006A4383" w:rsidRDefault="00C90B44" w:rsidP="001742CD">
            <w:pPr>
              <w:rPr>
                <w:del w:id="195" w:author="中村　文" w:date="2024-09-18T11:39:00Z"/>
                <w:color w:val="000000"/>
              </w:rPr>
            </w:pPr>
          </w:p>
          <w:p w14:paraId="14EACC9B" w14:textId="77777777" w:rsidR="00C90B44" w:rsidRPr="0050160B" w:rsidDel="006A4383" w:rsidRDefault="00C90B44" w:rsidP="001742CD">
            <w:pPr>
              <w:rPr>
                <w:del w:id="196" w:author="中村　文" w:date="2024-09-18T11:39:00Z"/>
                <w:color w:val="000000"/>
              </w:rPr>
            </w:pPr>
          </w:p>
          <w:p w14:paraId="0EB81CF8" w14:textId="77777777" w:rsidR="00C90B44" w:rsidRPr="0050160B" w:rsidDel="006A4383" w:rsidRDefault="00C90B44" w:rsidP="001742CD">
            <w:pPr>
              <w:rPr>
                <w:del w:id="197" w:author="中村　文" w:date="2024-09-18T11:39:00Z"/>
                <w:color w:val="000000"/>
              </w:rPr>
            </w:pPr>
          </w:p>
          <w:p w14:paraId="483C1495" w14:textId="77777777" w:rsidR="00C90B44" w:rsidRPr="0050160B" w:rsidDel="006A4383" w:rsidRDefault="00C90B44" w:rsidP="001742CD">
            <w:pPr>
              <w:rPr>
                <w:del w:id="198" w:author="中村　文" w:date="2024-09-18T11:39:00Z"/>
                <w:color w:val="000000"/>
              </w:rPr>
            </w:pPr>
          </w:p>
          <w:p w14:paraId="43EE84B3" w14:textId="77777777" w:rsidR="00C90B44" w:rsidRPr="0050160B" w:rsidDel="006A4383" w:rsidRDefault="00C90B44" w:rsidP="001742CD">
            <w:pPr>
              <w:rPr>
                <w:del w:id="199" w:author="中村　文" w:date="2024-09-18T11:39:00Z"/>
                <w:color w:val="000000"/>
              </w:rPr>
            </w:pPr>
          </w:p>
          <w:p w14:paraId="3065A86F" w14:textId="77777777" w:rsidR="00C90B44" w:rsidRPr="0050160B" w:rsidDel="006A4383" w:rsidRDefault="00C90B44" w:rsidP="001742CD">
            <w:pPr>
              <w:rPr>
                <w:del w:id="200" w:author="中村　文" w:date="2024-09-18T11:39:00Z"/>
                <w:color w:val="000000"/>
              </w:rPr>
            </w:pPr>
          </w:p>
          <w:p w14:paraId="46FB8942" w14:textId="77777777" w:rsidR="00C90B44" w:rsidRPr="0050160B" w:rsidDel="006A4383" w:rsidRDefault="00C90B44" w:rsidP="001742CD">
            <w:pPr>
              <w:rPr>
                <w:del w:id="201" w:author="中村　文" w:date="2024-09-18T11:39:00Z"/>
                <w:color w:val="000000"/>
              </w:rPr>
            </w:pPr>
          </w:p>
          <w:p w14:paraId="3ACD8823" w14:textId="77777777" w:rsidR="00C90B44" w:rsidRPr="0050160B" w:rsidDel="006A4383" w:rsidRDefault="00C90B44" w:rsidP="001742CD">
            <w:pPr>
              <w:rPr>
                <w:del w:id="202" w:author="中村　文" w:date="2024-09-18T11:39:00Z"/>
                <w:color w:val="000000"/>
              </w:rPr>
            </w:pPr>
          </w:p>
          <w:p w14:paraId="79EC746A" w14:textId="77777777" w:rsidR="00C90B44" w:rsidRPr="0050160B" w:rsidDel="006A4383" w:rsidRDefault="00C90B44" w:rsidP="001742CD">
            <w:pPr>
              <w:rPr>
                <w:del w:id="203" w:author="中村　文" w:date="2024-09-18T11:39:00Z"/>
                <w:color w:val="000000"/>
              </w:rPr>
            </w:pPr>
          </w:p>
          <w:p w14:paraId="7F3AEE34" w14:textId="77777777" w:rsidR="00C90B44" w:rsidRPr="0050160B" w:rsidDel="006A4383" w:rsidRDefault="00C90B44" w:rsidP="001742CD">
            <w:pPr>
              <w:rPr>
                <w:del w:id="204" w:author="中村　文" w:date="2024-09-18T11:39:00Z"/>
                <w:color w:val="000000"/>
              </w:rPr>
            </w:pPr>
          </w:p>
          <w:p w14:paraId="12D15015" w14:textId="77777777" w:rsidR="00C90B44" w:rsidRPr="0050160B" w:rsidDel="006A4383" w:rsidRDefault="00C90B44" w:rsidP="001742CD">
            <w:pPr>
              <w:rPr>
                <w:del w:id="205" w:author="中村　文" w:date="2024-09-18T11:39:00Z"/>
                <w:color w:val="000000"/>
              </w:rPr>
            </w:pPr>
          </w:p>
          <w:p w14:paraId="02F9ED9B" w14:textId="77777777" w:rsidR="00C90B44" w:rsidRPr="0050160B" w:rsidDel="006A4383" w:rsidRDefault="00C90B44" w:rsidP="001742CD">
            <w:pPr>
              <w:rPr>
                <w:del w:id="206" w:author="中村　文" w:date="2024-09-18T11:39:00Z"/>
                <w:color w:val="000000"/>
              </w:rPr>
            </w:pPr>
          </w:p>
          <w:p w14:paraId="491CFAB8" w14:textId="77777777" w:rsidR="00C90B44" w:rsidRPr="0050160B" w:rsidDel="006A4383" w:rsidRDefault="00C90B44" w:rsidP="001742CD">
            <w:pPr>
              <w:rPr>
                <w:del w:id="207" w:author="中村　文" w:date="2024-09-18T11:39:00Z"/>
                <w:color w:val="000000"/>
              </w:rPr>
            </w:pPr>
          </w:p>
          <w:p w14:paraId="77CB5383" w14:textId="77777777" w:rsidR="00C90B44" w:rsidRPr="0050160B" w:rsidDel="004E300A" w:rsidRDefault="00C90B44" w:rsidP="001742CD">
            <w:pPr>
              <w:rPr>
                <w:del w:id="208" w:author="中村　文" w:date="2024-09-18T15:50:00Z"/>
                <w:color w:val="000000"/>
              </w:rPr>
            </w:pPr>
          </w:p>
        </w:tc>
      </w:tr>
    </w:tbl>
    <w:p w14:paraId="09681761" w14:textId="56DAE2F0" w:rsidR="00206C3C" w:rsidDel="00B22CDF" w:rsidRDefault="00206C3C" w:rsidP="001742CD">
      <w:pPr>
        <w:rPr>
          <w:del w:id="209" w:author="中村　文" w:date="2024-09-18T11:39:00Z"/>
          <w:color w:val="000000"/>
        </w:rPr>
      </w:pPr>
    </w:p>
    <w:p w14:paraId="66B5161A" w14:textId="72B02C9D" w:rsidR="00C90B44" w:rsidRPr="0050160B" w:rsidDel="001742CD" w:rsidRDefault="00C90B44" w:rsidP="001742CD">
      <w:pPr>
        <w:rPr>
          <w:del w:id="210" w:author="中村　文" w:date="2024-09-20T11:30:00Z"/>
          <w:color w:val="000000"/>
        </w:rPr>
      </w:pPr>
      <w:del w:id="211" w:author="中村　文" w:date="2024-09-20T11:30:00Z">
        <w:r w:rsidRPr="0050160B" w:rsidDel="001742CD">
          <w:rPr>
            <w:rFonts w:hint="eastAsia"/>
            <w:color w:val="000000"/>
          </w:rPr>
          <w:delText>８． 成果の普及方法</w:delText>
        </w:r>
      </w:del>
    </w:p>
    <w:tbl>
      <w:tblPr>
        <w:tblW w:w="8804" w:type="dxa"/>
        <w:jc w:val="center"/>
        <w:tblBorders>
          <w:top w:val="single" w:sz="8" w:space="0" w:color="auto"/>
          <w:left w:val="single" w:sz="8" w:space="0" w:color="auto"/>
          <w:bottom w:val="single" w:sz="8" w:space="0" w:color="auto"/>
          <w:right w:val="single" w:sz="8" w:space="0" w:color="auto"/>
        </w:tblBorders>
        <w:tblLook w:val="01E0" w:firstRow="1" w:lastRow="1" w:firstColumn="1" w:lastColumn="1" w:noHBand="0" w:noVBand="0"/>
      </w:tblPr>
      <w:tblGrid>
        <w:gridCol w:w="8804"/>
      </w:tblGrid>
      <w:tr w:rsidR="00C90B44" w:rsidRPr="0050160B" w:rsidDel="001742CD" w14:paraId="4F27A975" w14:textId="5D337E6F" w:rsidTr="006E7498">
        <w:trPr>
          <w:trHeight w:val="5943"/>
          <w:jc w:val="center"/>
          <w:del w:id="212" w:author="中村　文" w:date="2024-09-20T11:30:00Z"/>
        </w:trPr>
        <w:tc>
          <w:tcPr>
            <w:tcW w:w="8804" w:type="dxa"/>
            <w:tcBorders>
              <w:top w:val="single" w:sz="8" w:space="0" w:color="auto"/>
              <w:left w:val="single" w:sz="8" w:space="0" w:color="auto"/>
              <w:bottom w:val="single" w:sz="8" w:space="0" w:color="auto"/>
              <w:right w:val="single" w:sz="8" w:space="0" w:color="auto"/>
            </w:tcBorders>
            <w:shd w:val="clear" w:color="auto" w:fill="auto"/>
          </w:tcPr>
          <w:p w14:paraId="4C1DDF00" w14:textId="6BAC83D6" w:rsidR="00C90B44" w:rsidRPr="0050160B" w:rsidDel="001742CD" w:rsidRDefault="00C90B44" w:rsidP="001742CD">
            <w:pPr>
              <w:rPr>
                <w:del w:id="213" w:author="中村　文" w:date="2024-09-20T11:30:00Z"/>
                <w:color w:val="000000"/>
              </w:rPr>
            </w:pPr>
            <w:bookmarkStart w:id="214" w:name="_Hlk177567077"/>
          </w:p>
          <w:p w14:paraId="3100F0FF" w14:textId="544A8BDF" w:rsidR="00C90B44" w:rsidRPr="0050160B" w:rsidDel="001742CD" w:rsidRDefault="00C90B44" w:rsidP="001742CD">
            <w:pPr>
              <w:rPr>
                <w:del w:id="215" w:author="中村　文" w:date="2024-09-20T11:30:00Z"/>
                <w:color w:val="000000"/>
              </w:rPr>
            </w:pPr>
          </w:p>
          <w:p w14:paraId="0C2A32FE" w14:textId="4AE4CFD7" w:rsidR="00C90B44" w:rsidRPr="0050160B" w:rsidDel="001742CD" w:rsidRDefault="00C90B44" w:rsidP="001742CD">
            <w:pPr>
              <w:rPr>
                <w:del w:id="216" w:author="中村　文" w:date="2024-09-20T11:30:00Z"/>
                <w:color w:val="000000"/>
              </w:rPr>
            </w:pPr>
          </w:p>
          <w:p w14:paraId="49F2F145" w14:textId="47063F2D" w:rsidR="00C90B44" w:rsidRPr="0050160B" w:rsidDel="001742CD" w:rsidRDefault="00C90B44" w:rsidP="001742CD">
            <w:pPr>
              <w:rPr>
                <w:del w:id="217" w:author="中村　文" w:date="2024-09-20T11:30:00Z"/>
                <w:color w:val="000000"/>
              </w:rPr>
            </w:pPr>
          </w:p>
          <w:p w14:paraId="081ECA59" w14:textId="55B2738B" w:rsidR="00C90B44" w:rsidRPr="0050160B" w:rsidDel="001742CD" w:rsidRDefault="00C90B44" w:rsidP="001742CD">
            <w:pPr>
              <w:rPr>
                <w:del w:id="218" w:author="中村　文" w:date="2024-09-20T11:30:00Z"/>
                <w:color w:val="000000"/>
              </w:rPr>
            </w:pPr>
          </w:p>
          <w:p w14:paraId="2045697D" w14:textId="3A077F4D" w:rsidR="00C90B44" w:rsidRPr="0050160B" w:rsidDel="001742CD" w:rsidRDefault="00C90B44" w:rsidP="001742CD">
            <w:pPr>
              <w:rPr>
                <w:del w:id="219" w:author="中村　文" w:date="2024-09-20T11:30:00Z"/>
                <w:color w:val="000000"/>
              </w:rPr>
            </w:pPr>
          </w:p>
          <w:p w14:paraId="21EC99E2" w14:textId="4CAB84B7" w:rsidR="00C90B44" w:rsidRPr="0050160B" w:rsidDel="001742CD" w:rsidRDefault="00C90B44" w:rsidP="001742CD">
            <w:pPr>
              <w:rPr>
                <w:del w:id="220" w:author="中村　文" w:date="2024-09-20T11:30:00Z"/>
                <w:color w:val="000000"/>
              </w:rPr>
            </w:pPr>
          </w:p>
          <w:p w14:paraId="0CD832CB" w14:textId="6B0F2EDA" w:rsidR="00C90B44" w:rsidRPr="0050160B" w:rsidDel="001742CD" w:rsidRDefault="00C90B44" w:rsidP="001742CD">
            <w:pPr>
              <w:rPr>
                <w:del w:id="221" w:author="中村　文" w:date="2024-09-20T11:30:00Z"/>
                <w:color w:val="000000"/>
              </w:rPr>
            </w:pPr>
          </w:p>
          <w:p w14:paraId="5D21585B" w14:textId="40856140" w:rsidR="00C90B44" w:rsidRPr="0050160B" w:rsidDel="001742CD" w:rsidRDefault="00C90B44" w:rsidP="001742CD">
            <w:pPr>
              <w:rPr>
                <w:del w:id="222" w:author="中村　文" w:date="2024-09-20T11:30:00Z"/>
                <w:color w:val="000000"/>
              </w:rPr>
            </w:pPr>
          </w:p>
          <w:p w14:paraId="5667C406" w14:textId="57F0980F" w:rsidR="00B22CDF" w:rsidRPr="0050160B" w:rsidDel="001742CD" w:rsidRDefault="00B22CDF" w:rsidP="001742CD">
            <w:pPr>
              <w:rPr>
                <w:del w:id="223" w:author="中村　文" w:date="2024-09-20T11:30:00Z"/>
                <w:color w:val="000000"/>
              </w:rPr>
            </w:pPr>
          </w:p>
          <w:p w14:paraId="4A1CAD8B" w14:textId="4406600D" w:rsidR="00C90B44" w:rsidRPr="0050160B" w:rsidDel="001742CD" w:rsidRDefault="00C90B44" w:rsidP="001742CD">
            <w:pPr>
              <w:rPr>
                <w:del w:id="224" w:author="中村　文" w:date="2024-09-20T11:30:00Z"/>
                <w:color w:val="000000"/>
              </w:rPr>
            </w:pPr>
          </w:p>
          <w:p w14:paraId="493A7AAC" w14:textId="77777777" w:rsidR="00C90B44" w:rsidRPr="0050160B" w:rsidDel="002A54C1" w:rsidRDefault="00C90B44" w:rsidP="001742CD">
            <w:pPr>
              <w:rPr>
                <w:del w:id="225" w:author="中村　文" w:date="2024-09-18T16:25:00Z"/>
                <w:color w:val="000000"/>
              </w:rPr>
            </w:pPr>
          </w:p>
          <w:p w14:paraId="6380F5C5" w14:textId="77777777" w:rsidR="00C90B44" w:rsidRPr="0050160B" w:rsidDel="002A54C1" w:rsidRDefault="00C90B44" w:rsidP="001742CD">
            <w:pPr>
              <w:rPr>
                <w:del w:id="226" w:author="中村　文" w:date="2024-09-18T16:25:00Z"/>
                <w:color w:val="000000"/>
              </w:rPr>
            </w:pPr>
          </w:p>
          <w:p w14:paraId="656165E0" w14:textId="77777777" w:rsidR="00C90B44" w:rsidRPr="0050160B" w:rsidDel="002A54C1" w:rsidRDefault="00C90B44" w:rsidP="001742CD">
            <w:pPr>
              <w:rPr>
                <w:del w:id="227" w:author="中村　文" w:date="2024-09-18T16:25:00Z"/>
                <w:color w:val="000000"/>
              </w:rPr>
            </w:pPr>
          </w:p>
          <w:p w14:paraId="648E1E03" w14:textId="77777777" w:rsidR="00C90B44" w:rsidRPr="0050160B" w:rsidDel="002A54C1" w:rsidRDefault="00C90B44" w:rsidP="001742CD">
            <w:pPr>
              <w:rPr>
                <w:del w:id="228" w:author="中村　文" w:date="2024-09-18T16:25:00Z"/>
                <w:color w:val="000000"/>
              </w:rPr>
            </w:pPr>
          </w:p>
          <w:p w14:paraId="3B22388D" w14:textId="77777777" w:rsidR="00C90B44" w:rsidRPr="0050160B" w:rsidDel="002A54C1" w:rsidRDefault="00C90B44" w:rsidP="001742CD">
            <w:pPr>
              <w:rPr>
                <w:del w:id="229" w:author="中村　文" w:date="2024-09-18T16:25:00Z"/>
                <w:color w:val="000000"/>
              </w:rPr>
            </w:pPr>
          </w:p>
          <w:p w14:paraId="2AE03C6F" w14:textId="77777777" w:rsidR="00C90B44" w:rsidRPr="0050160B" w:rsidDel="002A54C1" w:rsidRDefault="00C90B44" w:rsidP="001742CD">
            <w:pPr>
              <w:rPr>
                <w:del w:id="230" w:author="中村　文" w:date="2024-09-18T16:25:00Z"/>
                <w:color w:val="000000"/>
              </w:rPr>
            </w:pPr>
          </w:p>
          <w:p w14:paraId="777B458A" w14:textId="439F9C14" w:rsidR="00C90B44" w:rsidRPr="0050160B" w:rsidDel="001742CD" w:rsidRDefault="00C90B44" w:rsidP="001742CD">
            <w:pPr>
              <w:rPr>
                <w:del w:id="231" w:author="中村　文" w:date="2024-09-20T11:30:00Z"/>
                <w:color w:val="000000"/>
              </w:rPr>
            </w:pPr>
          </w:p>
        </w:tc>
      </w:tr>
      <w:bookmarkEnd w:id="214"/>
    </w:tbl>
    <w:p w14:paraId="3F9CBDC1" w14:textId="3BE50B15" w:rsidR="00C90B44" w:rsidRPr="0050160B" w:rsidDel="001742CD" w:rsidRDefault="00C90B44" w:rsidP="001742CD">
      <w:pPr>
        <w:rPr>
          <w:del w:id="232" w:author="中村　文" w:date="2024-09-20T11:30:00Z"/>
          <w:color w:val="000000"/>
        </w:rPr>
      </w:pPr>
    </w:p>
    <w:p w14:paraId="7B285D31" w14:textId="77777777" w:rsidR="00E33949" w:rsidRPr="0050160B" w:rsidDel="004E300A" w:rsidRDefault="00C90B44" w:rsidP="001742CD">
      <w:pPr>
        <w:rPr>
          <w:del w:id="233" w:author="中村　文" w:date="2024-09-18T15:51:00Z"/>
          <w:color w:val="000000"/>
        </w:rPr>
      </w:pPr>
      <w:del w:id="234" w:author="中村　文" w:date="2024-09-18T15:10:00Z">
        <w:r w:rsidRPr="0050160B" w:rsidDel="00CD157C">
          <w:rPr>
            <w:rFonts w:hint="eastAsia"/>
            <w:color w:val="000000"/>
          </w:rPr>
          <w:delText>９</w:delText>
        </w:r>
        <w:r w:rsidR="00A90FE7" w:rsidRPr="0050160B" w:rsidDel="00CD157C">
          <w:rPr>
            <w:rFonts w:hint="eastAsia"/>
            <w:color w:val="000000"/>
          </w:rPr>
          <w:delText>．</w:delText>
        </w:r>
        <w:r w:rsidR="00DB5012" w:rsidRPr="0050160B" w:rsidDel="00CD157C">
          <w:rPr>
            <w:rFonts w:hint="eastAsia"/>
            <w:color w:val="000000"/>
          </w:rPr>
          <w:delText>事業</w:delText>
        </w:r>
        <w:r w:rsidR="00E33949" w:rsidRPr="0050160B" w:rsidDel="00CD157C">
          <w:rPr>
            <w:rFonts w:hint="eastAsia"/>
            <w:color w:val="000000"/>
          </w:rPr>
          <w:delText>実施スケジュール</w:delText>
        </w:r>
      </w:del>
    </w:p>
    <w:tbl>
      <w:tblPr>
        <w:tblW w:w="8644" w:type="dxa"/>
        <w:jc w:val="center"/>
        <w:tblBorders>
          <w:top w:val="single" w:sz="8" w:space="0" w:color="auto"/>
          <w:left w:val="single" w:sz="8" w:space="0" w:color="auto"/>
          <w:bottom w:val="single" w:sz="8" w:space="0" w:color="auto"/>
          <w:right w:val="single" w:sz="8" w:space="0" w:color="auto"/>
        </w:tblBorders>
        <w:tblLayout w:type="fixed"/>
        <w:tblLook w:val="01E0" w:firstRow="1" w:lastRow="1" w:firstColumn="1" w:lastColumn="1" w:noHBand="0" w:noVBand="0"/>
      </w:tblPr>
      <w:tblGrid>
        <w:gridCol w:w="1509"/>
        <w:gridCol w:w="546"/>
        <w:gridCol w:w="567"/>
        <w:gridCol w:w="567"/>
        <w:gridCol w:w="567"/>
        <w:gridCol w:w="567"/>
        <w:gridCol w:w="567"/>
        <w:gridCol w:w="567"/>
        <w:gridCol w:w="709"/>
        <w:gridCol w:w="567"/>
        <w:gridCol w:w="709"/>
        <w:gridCol w:w="567"/>
        <w:gridCol w:w="635"/>
      </w:tblGrid>
      <w:tr w:rsidR="00BF0249" w:rsidRPr="0050160B" w:rsidDel="004E300A" w14:paraId="4E2D9C86" w14:textId="77777777" w:rsidTr="00BF0249">
        <w:trPr>
          <w:trHeight w:val="573"/>
          <w:jc w:val="center"/>
          <w:del w:id="235" w:author="中村　文" w:date="2024-09-18T15:51:00Z"/>
        </w:trPr>
        <w:tc>
          <w:tcPr>
            <w:tcW w:w="1509" w:type="dxa"/>
            <w:tcBorders>
              <w:top w:val="single" w:sz="8" w:space="0" w:color="auto"/>
              <w:left w:val="single" w:sz="8" w:space="0" w:color="auto"/>
              <w:bottom w:val="single" w:sz="8" w:space="0" w:color="auto"/>
              <w:right w:val="single" w:sz="8" w:space="0" w:color="auto"/>
            </w:tcBorders>
            <w:shd w:val="clear" w:color="auto" w:fill="CCFFFF"/>
            <w:vAlign w:val="center"/>
          </w:tcPr>
          <w:p w14:paraId="568C16F6" w14:textId="77777777" w:rsidR="00BF0249" w:rsidRPr="0050160B" w:rsidDel="004E300A" w:rsidRDefault="00BF0249" w:rsidP="001742CD">
            <w:pPr>
              <w:rPr>
                <w:del w:id="236" w:author="中村　文" w:date="2024-09-18T15:51:00Z"/>
                <w:color w:val="000000"/>
              </w:rPr>
            </w:pPr>
          </w:p>
        </w:tc>
        <w:tc>
          <w:tcPr>
            <w:tcW w:w="546" w:type="dxa"/>
            <w:tcBorders>
              <w:top w:val="single" w:sz="8" w:space="0" w:color="auto"/>
              <w:left w:val="single" w:sz="4" w:space="0" w:color="auto"/>
              <w:bottom w:val="single" w:sz="8" w:space="0" w:color="auto"/>
              <w:right w:val="single" w:sz="4" w:space="0" w:color="auto"/>
            </w:tcBorders>
            <w:shd w:val="clear" w:color="auto" w:fill="CCFFFF"/>
          </w:tcPr>
          <w:p w14:paraId="5759C670" w14:textId="77777777" w:rsidR="00BF0249" w:rsidRPr="0050160B" w:rsidDel="004E300A" w:rsidRDefault="00BF0249" w:rsidP="001742CD">
            <w:pPr>
              <w:rPr>
                <w:del w:id="237" w:author="中村　文" w:date="2024-09-18T15:51:00Z"/>
                <w:color w:val="000000"/>
                <w:sz w:val="16"/>
              </w:rPr>
            </w:pPr>
            <w:del w:id="238" w:author="中村　文" w:date="2024-09-18T15:51:00Z">
              <w:r w:rsidRPr="0050160B" w:rsidDel="004E300A">
                <w:rPr>
                  <w:rFonts w:hint="eastAsia"/>
                  <w:color w:val="000000"/>
                  <w:sz w:val="16"/>
                </w:rPr>
                <w:delText>４</w:delText>
              </w:r>
            </w:del>
          </w:p>
          <w:p w14:paraId="2A1EA62F" w14:textId="77777777" w:rsidR="00BF0249" w:rsidRPr="0050160B" w:rsidDel="004E300A" w:rsidRDefault="00BF0249" w:rsidP="001742CD">
            <w:pPr>
              <w:rPr>
                <w:del w:id="239" w:author="中村　文" w:date="2024-09-18T15:51:00Z"/>
                <w:color w:val="000000"/>
                <w:sz w:val="16"/>
              </w:rPr>
            </w:pPr>
            <w:del w:id="240" w:author="中村　文" w:date="2024-09-18T15:51:00Z">
              <w:r w:rsidRPr="0050160B" w:rsidDel="004E300A">
                <w:rPr>
                  <w:rFonts w:hint="eastAsia"/>
                  <w:color w:val="000000"/>
                  <w:sz w:val="16"/>
                </w:rPr>
                <w:delText>月</w:delText>
              </w:r>
            </w:del>
          </w:p>
        </w:tc>
        <w:tc>
          <w:tcPr>
            <w:tcW w:w="567" w:type="dxa"/>
            <w:tcBorders>
              <w:top w:val="single" w:sz="8" w:space="0" w:color="auto"/>
              <w:left w:val="single" w:sz="4" w:space="0" w:color="auto"/>
              <w:bottom w:val="single" w:sz="8" w:space="0" w:color="auto"/>
              <w:right w:val="single" w:sz="4" w:space="0" w:color="auto"/>
            </w:tcBorders>
            <w:shd w:val="clear" w:color="auto" w:fill="CCFFFF"/>
          </w:tcPr>
          <w:p w14:paraId="74DA1756" w14:textId="77777777" w:rsidR="00BF0249" w:rsidRPr="0050160B" w:rsidDel="004E300A" w:rsidRDefault="00BF0249" w:rsidP="001742CD">
            <w:pPr>
              <w:rPr>
                <w:del w:id="241" w:author="中村　文" w:date="2024-09-18T15:51:00Z"/>
                <w:color w:val="000000"/>
                <w:sz w:val="16"/>
              </w:rPr>
            </w:pPr>
            <w:del w:id="242" w:author="中村　文" w:date="2024-09-18T15:51:00Z">
              <w:r w:rsidRPr="0050160B" w:rsidDel="004E300A">
                <w:rPr>
                  <w:rFonts w:hint="eastAsia"/>
                  <w:color w:val="000000"/>
                  <w:sz w:val="16"/>
                </w:rPr>
                <w:delText>５</w:delText>
              </w:r>
            </w:del>
          </w:p>
          <w:p w14:paraId="6DBE3C45" w14:textId="77777777" w:rsidR="00BF0249" w:rsidRPr="0050160B" w:rsidDel="004E300A" w:rsidRDefault="00BF0249" w:rsidP="001742CD">
            <w:pPr>
              <w:rPr>
                <w:del w:id="243" w:author="中村　文" w:date="2024-09-18T15:51:00Z"/>
                <w:color w:val="000000"/>
                <w:sz w:val="16"/>
              </w:rPr>
            </w:pPr>
            <w:del w:id="244" w:author="中村　文" w:date="2024-09-18T15:51:00Z">
              <w:r w:rsidRPr="0050160B" w:rsidDel="004E300A">
                <w:rPr>
                  <w:rFonts w:hint="eastAsia"/>
                  <w:color w:val="000000"/>
                  <w:sz w:val="16"/>
                </w:rPr>
                <w:delText>月</w:delText>
              </w:r>
            </w:del>
          </w:p>
        </w:tc>
        <w:tc>
          <w:tcPr>
            <w:tcW w:w="567" w:type="dxa"/>
            <w:tcBorders>
              <w:top w:val="single" w:sz="8" w:space="0" w:color="auto"/>
              <w:left w:val="single" w:sz="4" w:space="0" w:color="auto"/>
              <w:bottom w:val="single" w:sz="8" w:space="0" w:color="auto"/>
              <w:right w:val="single" w:sz="4" w:space="0" w:color="auto"/>
            </w:tcBorders>
            <w:shd w:val="clear" w:color="auto" w:fill="CCFFFF"/>
          </w:tcPr>
          <w:p w14:paraId="361B10FD" w14:textId="77777777" w:rsidR="00BF0249" w:rsidRPr="0050160B" w:rsidDel="004E300A" w:rsidRDefault="00BF0249" w:rsidP="001742CD">
            <w:pPr>
              <w:rPr>
                <w:del w:id="245" w:author="中村　文" w:date="2024-09-18T15:51:00Z"/>
                <w:color w:val="000000"/>
                <w:sz w:val="16"/>
              </w:rPr>
            </w:pPr>
            <w:del w:id="246" w:author="中村　文" w:date="2024-09-18T15:51:00Z">
              <w:r w:rsidRPr="0050160B" w:rsidDel="004E300A">
                <w:rPr>
                  <w:rFonts w:hint="eastAsia"/>
                  <w:color w:val="000000"/>
                  <w:sz w:val="16"/>
                </w:rPr>
                <w:delText>６</w:delText>
              </w:r>
            </w:del>
          </w:p>
          <w:p w14:paraId="47677F5E" w14:textId="77777777" w:rsidR="00BF0249" w:rsidRPr="0050160B" w:rsidDel="004E300A" w:rsidRDefault="00BF0249" w:rsidP="001742CD">
            <w:pPr>
              <w:rPr>
                <w:del w:id="247" w:author="中村　文" w:date="2024-09-18T15:51:00Z"/>
                <w:color w:val="000000"/>
                <w:sz w:val="16"/>
              </w:rPr>
            </w:pPr>
            <w:del w:id="248" w:author="中村　文" w:date="2024-09-18T15:51:00Z">
              <w:r w:rsidRPr="0050160B" w:rsidDel="004E300A">
                <w:rPr>
                  <w:rFonts w:hint="eastAsia"/>
                  <w:color w:val="000000"/>
                  <w:sz w:val="16"/>
                </w:rPr>
                <w:delText>月</w:delText>
              </w:r>
            </w:del>
          </w:p>
        </w:tc>
        <w:tc>
          <w:tcPr>
            <w:tcW w:w="567" w:type="dxa"/>
            <w:tcBorders>
              <w:top w:val="single" w:sz="8" w:space="0" w:color="auto"/>
              <w:left w:val="single" w:sz="4" w:space="0" w:color="auto"/>
              <w:bottom w:val="single" w:sz="8" w:space="0" w:color="auto"/>
              <w:right w:val="single" w:sz="4" w:space="0" w:color="auto"/>
            </w:tcBorders>
            <w:shd w:val="clear" w:color="auto" w:fill="CCFFFF"/>
            <w:vAlign w:val="center"/>
            <w:hideMark/>
          </w:tcPr>
          <w:p w14:paraId="688E2199" w14:textId="77777777" w:rsidR="00BF0249" w:rsidRPr="0050160B" w:rsidDel="004E300A" w:rsidRDefault="00BF0249" w:rsidP="001742CD">
            <w:pPr>
              <w:rPr>
                <w:del w:id="249" w:author="中村　文" w:date="2024-09-18T15:51:00Z"/>
                <w:color w:val="000000"/>
                <w:sz w:val="16"/>
              </w:rPr>
            </w:pPr>
            <w:del w:id="250" w:author="中村　文" w:date="2024-09-18T15:51:00Z">
              <w:r w:rsidRPr="0050160B" w:rsidDel="004E300A">
                <w:rPr>
                  <w:rFonts w:hint="eastAsia"/>
                  <w:color w:val="000000"/>
                  <w:sz w:val="16"/>
                </w:rPr>
                <w:delText>７</w:delText>
              </w:r>
            </w:del>
          </w:p>
          <w:p w14:paraId="2FABCC5D" w14:textId="77777777" w:rsidR="00BF0249" w:rsidRPr="0050160B" w:rsidDel="004E300A" w:rsidRDefault="00BF0249" w:rsidP="001742CD">
            <w:pPr>
              <w:rPr>
                <w:del w:id="251" w:author="中村　文" w:date="2024-09-18T15:51:00Z"/>
                <w:color w:val="000000"/>
                <w:sz w:val="16"/>
              </w:rPr>
            </w:pPr>
            <w:del w:id="252" w:author="中村　文" w:date="2024-09-18T15:51:00Z">
              <w:r w:rsidRPr="0050160B" w:rsidDel="004E300A">
                <w:rPr>
                  <w:rFonts w:hint="eastAsia"/>
                  <w:color w:val="000000"/>
                  <w:sz w:val="16"/>
                </w:rPr>
                <w:delText>月</w:delText>
              </w:r>
            </w:del>
          </w:p>
        </w:tc>
        <w:tc>
          <w:tcPr>
            <w:tcW w:w="567" w:type="dxa"/>
            <w:tcBorders>
              <w:top w:val="single" w:sz="8" w:space="0" w:color="auto"/>
              <w:left w:val="single" w:sz="4" w:space="0" w:color="auto"/>
              <w:bottom w:val="single" w:sz="8" w:space="0" w:color="auto"/>
              <w:right w:val="single" w:sz="4" w:space="0" w:color="auto"/>
            </w:tcBorders>
            <w:shd w:val="clear" w:color="auto" w:fill="CCFFFF"/>
            <w:vAlign w:val="center"/>
            <w:hideMark/>
          </w:tcPr>
          <w:p w14:paraId="6CCBE732" w14:textId="77777777" w:rsidR="00BF0249" w:rsidRPr="0050160B" w:rsidDel="004E300A" w:rsidRDefault="00BF0249" w:rsidP="001742CD">
            <w:pPr>
              <w:rPr>
                <w:del w:id="253" w:author="中村　文" w:date="2024-09-18T15:51:00Z"/>
                <w:color w:val="000000"/>
                <w:sz w:val="16"/>
              </w:rPr>
            </w:pPr>
            <w:del w:id="254" w:author="中村　文" w:date="2024-09-18T15:51:00Z">
              <w:r w:rsidRPr="0050160B" w:rsidDel="004E300A">
                <w:rPr>
                  <w:rFonts w:hint="eastAsia"/>
                  <w:color w:val="000000"/>
                  <w:sz w:val="16"/>
                </w:rPr>
                <w:delText>８</w:delText>
              </w:r>
            </w:del>
          </w:p>
          <w:p w14:paraId="65715A14" w14:textId="77777777" w:rsidR="00BF0249" w:rsidRPr="0050160B" w:rsidDel="004E300A" w:rsidRDefault="00BF0249" w:rsidP="001742CD">
            <w:pPr>
              <w:rPr>
                <w:del w:id="255" w:author="中村　文" w:date="2024-09-18T15:51:00Z"/>
                <w:color w:val="000000"/>
                <w:sz w:val="16"/>
              </w:rPr>
            </w:pPr>
            <w:del w:id="256" w:author="中村　文" w:date="2024-09-18T15:51:00Z">
              <w:r w:rsidRPr="0050160B" w:rsidDel="004E300A">
                <w:rPr>
                  <w:rFonts w:hint="eastAsia"/>
                  <w:color w:val="000000"/>
                  <w:sz w:val="16"/>
                </w:rPr>
                <w:delText>月</w:delText>
              </w:r>
            </w:del>
          </w:p>
        </w:tc>
        <w:tc>
          <w:tcPr>
            <w:tcW w:w="567" w:type="dxa"/>
            <w:tcBorders>
              <w:top w:val="single" w:sz="8" w:space="0" w:color="auto"/>
              <w:left w:val="single" w:sz="4" w:space="0" w:color="auto"/>
              <w:bottom w:val="single" w:sz="8" w:space="0" w:color="auto"/>
              <w:right w:val="single" w:sz="4" w:space="0" w:color="auto"/>
            </w:tcBorders>
            <w:shd w:val="clear" w:color="auto" w:fill="CCFFFF"/>
            <w:vAlign w:val="center"/>
            <w:hideMark/>
          </w:tcPr>
          <w:p w14:paraId="4899A747" w14:textId="77777777" w:rsidR="00BF0249" w:rsidRPr="0050160B" w:rsidDel="004E300A" w:rsidRDefault="00BF0249" w:rsidP="001742CD">
            <w:pPr>
              <w:rPr>
                <w:del w:id="257" w:author="中村　文" w:date="2024-09-18T15:51:00Z"/>
                <w:color w:val="000000"/>
                <w:sz w:val="16"/>
              </w:rPr>
            </w:pPr>
            <w:del w:id="258" w:author="中村　文" w:date="2024-09-18T15:51:00Z">
              <w:r w:rsidRPr="0050160B" w:rsidDel="004E300A">
                <w:rPr>
                  <w:rFonts w:hint="eastAsia"/>
                  <w:color w:val="000000"/>
                  <w:sz w:val="16"/>
                </w:rPr>
                <w:delText>９</w:delText>
              </w:r>
            </w:del>
          </w:p>
          <w:p w14:paraId="49B32BDB" w14:textId="77777777" w:rsidR="00BF0249" w:rsidRPr="0050160B" w:rsidDel="004E300A" w:rsidRDefault="00BF0249" w:rsidP="001742CD">
            <w:pPr>
              <w:rPr>
                <w:del w:id="259" w:author="中村　文" w:date="2024-09-18T15:51:00Z"/>
                <w:color w:val="000000"/>
                <w:sz w:val="16"/>
              </w:rPr>
            </w:pPr>
            <w:del w:id="260" w:author="中村　文" w:date="2024-09-18T15:51:00Z">
              <w:r w:rsidRPr="0050160B" w:rsidDel="004E300A">
                <w:rPr>
                  <w:rFonts w:hint="eastAsia"/>
                  <w:color w:val="000000"/>
                  <w:sz w:val="16"/>
                </w:rPr>
                <w:delText>月</w:delText>
              </w:r>
            </w:del>
          </w:p>
        </w:tc>
        <w:tc>
          <w:tcPr>
            <w:tcW w:w="567" w:type="dxa"/>
            <w:tcBorders>
              <w:top w:val="single" w:sz="8" w:space="0" w:color="auto"/>
              <w:left w:val="single" w:sz="4" w:space="0" w:color="auto"/>
              <w:bottom w:val="single" w:sz="8" w:space="0" w:color="auto"/>
              <w:right w:val="single" w:sz="4" w:space="0" w:color="auto"/>
            </w:tcBorders>
            <w:shd w:val="clear" w:color="auto" w:fill="CCFFFF"/>
            <w:vAlign w:val="center"/>
            <w:hideMark/>
          </w:tcPr>
          <w:p w14:paraId="79A63AF6" w14:textId="77777777" w:rsidR="00BF0249" w:rsidRPr="0050160B" w:rsidDel="004E300A" w:rsidRDefault="00BF0249" w:rsidP="001742CD">
            <w:pPr>
              <w:rPr>
                <w:del w:id="261" w:author="中村　文" w:date="2024-09-18T15:51:00Z"/>
                <w:color w:val="000000"/>
                <w:sz w:val="16"/>
                <w:szCs w:val="16"/>
              </w:rPr>
            </w:pPr>
            <w:del w:id="262" w:author="中村　文" w:date="2024-09-18T15:51:00Z">
              <w:r w:rsidRPr="0050160B" w:rsidDel="004E300A">
                <w:rPr>
                  <w:rFonts w:hint="eastAsia"/>
                  <w:color w:val="000000"/>
                  <w:sz w:val="16"/>
                  <w:szCs w:val="16"/>
                </w:rPr>
                <w:delText>１０</w:delText>
              </w:r>
            </w:del>
          </w:p>
          <w:p w14:paraId="7930D75D" w14:textId="77777777" w:rsidR="00BF0249" w:rsidRPr="0050160B" w:rsidDel="004E300A" w:rsidRDefault="00BF0249" w:rsidP="001742CD">
            <w:pPr>
              <w:rPr>
                <w:del w:id="263" w:author="中村　文" w:date="2024-09-18T15:51:00Z"/>
                <w:color w:val="000000"/>
                <w:sz w:val="16"/>
                <w:szCs w:val="16"/>
              </w:rPr>
            </w:pPr>
            <w:del w:id="264" w:author="中村　文" w:date="2024-09-18T15:51:00Z">
              <w:r w:rsidRPr="0050160B" w:rsidDel="004E300A">
                <w:rPr>
                  <w:rFonts w:hint="eastAsia"/>
                  <w:color w:val="000000"/>
                  <w:sz w:val="16"/>
                  <w:szCs w:val="16"/>
                </w:rPr>
                <w:delText>月</w:delText>
              </w:r>
            </w:del>
          </w:p>
        </w:tc>
        <w:tc>
          <w:tcPr>
            <w:tcW w:w="709" w:type="dxa"/>
            <w:tcBorders>
              <w:top w:val="single" w:sz="8" w:space="0" w:color="auto"/>
              <w:left w:val="single" w:sz="4" w:space="0" w:color="auto"/>
              <w:bottom w:val="single" w:sz="8" w:space="0" w:color="auto"/>
              <w:right w:val="single" w:sz="4" w:space="0" w:color="auto"/>
            </w:tcBorders>
            <w:shd w:val="clear" w:color="auto" w:fill="CCFFFF"/>
            <w:vAlign w:val="center"/>
            <w:hideMark/>
          </w:tcPr>
          <w:p w14:paraId="61C30F7B" w14:textId="77777777" w:rsidR="00BF0249" w:rsidRPr="0050160B" w:rsidDel="004E300A" w:rsidRDefault="00BF0249" w:rsidP="001742CD">
            <w:pPr>
              <w:rPr>
                <w:del w:id="265" w:author="中村　文" w:date="2024-09-18T15:51:00Z"/>
                <w:color w:val="000000"/>
                <w:sz w:val="16"/>
                <w:szCs w:val="16"/>
              </w:rPr>
            </w:pPr>
            <w:del w:id="266" w:author="中村　文" w:date="2024-09-18T15:51:00Z">
              <w:r w:rsidRPr="0050160B" w:rsidDel="004E300A">
                <w:rPr>
                  <w:rFonts w:hint="eastAsia"/>
                  <w:color w:val="000000"/>
                  <w:sz w:val="16"/>
                  <w:szCs w:val="16"/>
                </w:rPr>
                <w:delText>１１</w:delText>
              </w:r>
            </w:del>
          </w:p>
          <w:p w14:paraId="1335D5E7" w14:textId="77777777" w:rsidR="00BF0249" w:rsidRPr="0050160B" w:rsidDel="004E300A" w:rsidRDefault="00BF0249" w:rsidP="001742CD">
            <w:pPr>
              <w:rPr>
                <w:del w:id="267" w:author="中村　文" w:date="2024-09-18T15:51:00Z"/>
                <w:color w:val="000000"/>
                <w:sz w:val="16"/>
                <w:szCs w:val="16"/>
              </w:rPr>
            </w:pPr>
            <w:del w:id="268" w:author="中村　文" w:date="2024-09-18T15:51:00Z">
              <w:r w:rsidRPr="0050160B" w:rsidDel="004E300A">
                <w:rPr>
                  <w:rFonts w:hint="eastAsia"/>
                  <w:color w:val="000000"/>
                  <w:sz w:val="16"/>
                  <w:szCs w:val="16"/>
                </w:rPr>
                <w:delText>月</w:delText>
              </w:r>
            </w:del>
          </w:p>
        </w:tc>
        <w:tc>
          <w:tcPr>
            <w:tcW w:w="567" w:type="dxa"/>
            <w:tcBorders>
              <w:top w:val="single" w:sz="8" w:space="0" w:color="auto"/>
              <w:left w:val="single" w:sz="4" w:space="0" w:color="auto"/>
              <w:bottom w:val="single" w:sz="8" w:space="0" w:color="auto"/>
              <w:right w:val="single" w:sz="4" w:space="0" w:color="auto"/>
            </w:tcBorders>
            <w:shd w:val="clear" w:color="auto" w:fill="CCFFFF"/>
            <w:vAlign w:val="center"/>
            <w:hideMark/>
          </w:tcPr>
          <w:p w14:paraId="135BA7D5" w14:textId="77777777" w:rsidR="00BF0249" w:rsidRPr="0050160B" w:rsidDel="004E300A" w:rsidRDefault="00BF0249" w:rsidP="001742CD">
            <w:pPr>
              <w:rPr>
                <w:del w:id="269" w:author="中村　文" w:date="2024-09-18T15:51:00Z"/>
                <w:color w:val="000000"/>
                <w:sz w:val="16"/>
                <w:szCs w:val="16"/>
              </w:rPr>
            </w:pPr>
            <w:del w:id="270" w:author="中村　文" w:date="2024-09-18T15:51:00Z">
              <w:r w:rsidRPr="0050160B" w:rsidDel="004E300A">
                <w:rPr>
                  <w:rFonts w:hint="eastAsia"/>
                  <w:color w:val="000000"/>
                  <w:sz w:val="16"/>
                  <w:szCs w:val="16"/>
                </w:rPr>
                <w:delText>１２</w:delText>
              </w:r>
            </w:del>
          </w:p>
          <w:p w14:paraId="3E425099" w14:textId="77777777" w:rsidR="00BF0249" w:rsidRPr="0050160B" w:rsidDel="004E300A" w:rsidRDefault="00BF0249" w:rsidP="001742CD">
            <w:pPr>
              <w:rPr>
                <w:del w:id="271" w:author="中村　文" w:date="2024-09-18T15:51:00Z"/>
                <w:color w:val="000000"/>
                <w:sz w:val="16"/>
                <w:szCs w:val="16"/>
              </w:rPr>
            </w:pPr>
            <w:del w:id="272" w:author="中村　文" w:date="2024-09-18T15:51:00Z">
              <w:r w:rsidRPr="0050160B" w:rsidDel="004E300A">
                <w:rPr>
                  <w:rFonts w:hint="eastAsia"/>
                  <w:color w:val="000000"/>
                  <w:sz w:val="16"/>
                  <w:szCs w:val="16"/>
                </w:rPr>
                <w:delText>月</w:delText>
              </w:r>
            </w:del>
          </w:p>
        </w:tc>
        <w:tc>
          <w:tcPr>
            <w:tcW w:w="709" w:type="dxa"/>
            <w:tcBorders>
              <w:top w:val="single" w:sz="8" w:space="0" w:color="auto"/>
              <w:left w:val="single" w:sz="4" w:space="0" w:color="auto"/>
              <w:bottom w:val="single" w:sz="8" w:space="0" w:color="auto"/>
              <w:right w:val="single" w:sz="4" w:space="0" w:color="auto"/>
            </w:tcBorders>
            <w:shd w:val="clear" w:color="auto" w:fill="CCFFFF"/>
            <w:vAlign w:val="center"/>
            <w:hideMark/>
          </w:tcPr>
          <w:p w14:paraId="111ADC98" w14:textId="77777777" w:rsidR="00BF0249" w:rsidRPr="0050160B" w:rsidDel="004E300A" w:rsidRDefault="00BF0249" w:rsidP="001742CD">
            <w:pPr>
              <w:rPr>
                <w:del w:id="273" w:author="中村　文" w:date="2024-09-18T15:51:00Z"/>
                <w:color w:val="000000"/>
                <w:sz w:val="16"/>
              </w:rPr>
            </w:pPr>
            <w:del w:id="274" w:author="中村　文" w:date="2024-09-18T15:51:00Z">
              <w:r w:rsidRPr="0050160B" w:rsidDel="004E300A">
                <w:rPr>
                  <w:rFonts w:hint="eastAsia"/>
                  <w:color w:val="000000"/>
                  <w:sz w:val="16"/>
                </w:rPr>
                <w:delText>１</w:delText>
              </w:r>
            </w:del>
          </w:p>
          <w:p w14:paraId="4E8D72FB" w14:textId="77777777" w:rsidR="00BF0249" w:rsidRPr="0050160B" w:rsidDel="004E300A" w:rsidRDefault="00BF0249" w:rsidP="001742CD">
            <w:pPr>
              <w:rPr>
                <w:del w:id="275" w:author="中村　文" w:date="2024-09-18T15:51:00Z"/>
                <w:color w:val="000000"/>
                <w:sz w:val="16"/>
              </w:rPr>
            </w:pPr>
            <w:del w:id="276" w:author="中村　文" w:date="2024-09-18T15:51:00Z">
              <w:r w:rsidRPr="0050160B" w:rsidDel="004E300A">
                <w:rPr>
                  <w:rFonts w:hint="eastAsia"/>
                  <w:color w:val="000000"/>
                  <w:sz w:val="16"/>
                </w:rPr>
                <w:delText>月</w:delText>
              </w:r>
            </w:del>
          </w:p>
        </w:tc>
        <w:tc>
          <w:tcPr>
            <w:tcW w:w="567" w:type="dxa"/>
            <w:tcBorders>
              <w:top w:val="single" w:sz="8" w:space="0" w:color="auto"/>
              <w:left w:val="single" w:sz="4" w:space="0" w:color="auto"/>
              <w:bottom w:val="single" w:sz="8" w:space="0" w:color="auto"/>
              <w:right w:val="single" w:sz="4" w:space="0" w:color="auto"/>
            </w:tcBorders>
            <w:shd w:val="clear" w:color="auto" w:fill="CCFFFF"/>
            <w:vAlign w:val="center"/>
            <w:hideMark/>
          </w:tcPr>
          <w:p w14:paraId="2380F721" w14:textId="77777777" w:rsidR="00BF0249" w:rsidRPr="0050160B" w:rsidDel="004E300A" w:rsidRDefault="00BF0249" w:rsidP="001742CD">
            <w:pPr>
              <w:rPr>
                <w:del w:id="277" w:author="中村　文" w:date="2024-09-18T15:51:00Z"/>
                <w:color w:val="000000"/>
                <w:sz w:val="16"/>
              </w:rPr>
            </w:pPr>
            <w:del w:id="278" w:author="中村　文" w:date="2024-09-18T15:51:00Z">
              <w:r w:rsidRPr="0050160B" w:rsidDel="004E300A">
                <w:rPr>
                  <w:rFonts w:hint="eastAsia"/>
                  <w:color w:val="000000"/>
                  <w:sz w:val="16"/>
                </w:rPr>
                <w:delText>２</w:delText>
              </w:r>
            </w:del>
          </w:p>
          <w:p w14:paraId="25956EB4" w14:textId="77777777" w:rsidR="00BF0249" w:rsidRPr="0050160B" w:rsidDel="004E300A" w:rsidRDefault="00BF0249" w:rsidP="001742CD">
            <w:pPr>
              <w:rPr>
                <w:del w:id="279" w:author="中村　文" w:date="2024-09-18T15:51:00Z"/>
                <w:color w:val="000000"/>
                <w:sz w:val="16"/>
              </w:rPr>
            </w:pPr>
            <w:del w:id="280" w:author="中村　文" w:date="2024-09-18T15:51:00Z">
              <w:r w:rsidRPr="0050160B" w:rsidDel="004E300A">
                <w:rPr>
                  <w:rFonts w:hint="eastAsia"/>
                  <w:color w:val="000000"/>
                  <w:sz w:val="16"/>
                </w:rPr>
                <w:delText>月</w:delText>
              </w:r>
            </w:del>
          </w:p>
        </w:tc>
        <w:tc>
          <w:tcPr>
            <w:tcW w:w="635" w:type="dxa"/>
            <w:tcBorders>
              <w:top w:val="single" w:sz="8" w:space="0" w:color="auto"/>
              <w:left w:val="single" w:sz="4" w:space="0" w:color="auto"/>
              <w:bottom w:val="single" w:sz="8" w:space="0" w:color="auto"/>
              <w:right w:val="single" w:sz="8" w:space="0" w:color="auto"/>
            </w:tcBorders>
            <w:shd w:val="clear" w:color="auto" w:fill="CCFFFF"/>
            <w:vAlign w:val="center"/>
            <w:hideMark/>
          </w:tcPr>
          <w:p w14:paraId="70C4AE54" w14:textId="77777777" w:rsidR="00BF0249" w:rsidRPr="0050160B" w:rsidDel="004E300A" w:rsidRDefault="00BF0249" w:rsidP="001742CD">
            <w:pPr>
              <w:rPr>
                <w:del w:id="281" w:author="中村　文" w:date="2024-09-18T15:51:00Z"/>
                <w:color w:val="000000"/>
                <w:sz w:val="16"/>
              </w:rPr>
            </w:pPr>
            <w:del w:id="282" w:author="中村　文" w:date="2024-09-18T15:51:00Z">
              <w:r w:rsidRPr="0050160B" w:rsidDel="004E300A">
                <w:rPr>
                  <w:rFonts w:hint="eastAsia"/>
                  <w:color w:val="000000"/>
                  <w:sz w:val="16"/>
                </w:rPr>
                <w:delText>３</w:delText>
              </w:r>
            </w:del>
          </w:p>
          <w:p w14:paraId="4460BC89" w14:textId="77777777" w:rsidR="00BF0249" w:rsidRPr="0050160B" w:rsidDel="004E300A" w:rsidRDefault="00BF0249" w:rsidP="001742CD">
            <w:pPr>
              <w:rPr>
                <w:del w:id="283" w:author="中村　文" w:date="2024-09-18T15:51:00Z"/>
                <w:color w:val="000000"/>
                <w:sz w:val="16"/>
              </w:rPr>
            </w:pPr>
            <w:del w:id="284" w:author="中村　文" w:date="2024-09-18T15:51:00Z">
              <w:r w:rsidRPr="0050160B" w:rsidDel="004E300A">
                <w:rPr>
                  <w:rFonts w:hint="eastAsia"/>
                  <w:color w:val="000000"/>
                  <w:sz w:val="16"/>
                </w:rPr>
                <w:delText>月</w:delText>
              </w:r>
            </w:del>
          </w:p>
        </w:tc>
      </w:tr>
      <w:tr w:rsidR="00BF0249" w:rsidRPr="0050160B" w:rsidDel="004E300A" w14:paraId="0450116C" w14:textId="77777777" w:rsidTr="00BF0249">
        <w:trPr>
          <w:jc w:val="center"/>
          <w:del w:id="285" w:author="中村　文" w:date="2024-09-18T15:51:00Z"/>
        </w:trPr>
        <w:tc>
          <w:tcPr>
            <w:tcW w:w="1509" w:type="dxa"/>
            <w:tcBorders>
              <w:top w:val="single" w:sz="8" w:space="0" w:color="auto"/>
              <w:left w:val="single" w:sz="8" w:space="0" w:color="auto"/>
              <w:bottom w:val="single" w:sz="4" w:space="0" w:color="auto"/>
              <w:right w:val="single" w:sz="8" w:space="0" w:color="auto"/>
            </w:tcBorders>
            <w:shd w:val="clear" w:color="auto" w:fill="CCFFFF"/>
          </w:tcPr>
          <w:p w14:paraId="46DAA8D4" w14:textId="77777777" w:rsidR="00BF0249" w:rsidRPr="0050160B" w:rsidDel="004E300A" w:rsidRDefault="00BF0249" w:rsidP="001742CD">
            <w:pPr>
              <w:rPr>
                <w:del w:id="286" w:author="中村　文" w:date="2024-09-18T15:51:00Z"/>
                <w:color w:val="000000"/>
              </w:rPr>
            </w:pPr>
          </w:p>
        </w:tc>
        <w:tc>
          <w:tcPr>
            <w:tcW w:w="7135" w:type="dxa"/>
            <w:gridSpan w:val="12"/>
            <w:tcBorders>
              <w:top w:val="single" w:sz="8" w:space="0" w:color="auto"/>
              <w:left w:val="single" w:sz="8" w:space="0" w:color="auto"/>
              <w:bottom w:val="single" w:sz="4" w:space="0" w:color="auto"/>
              <w:right w:val="single" w:sz="8" w:space="0" w:color="auto"/>
            </w:tcBorders>
          </w:tcPr>
          <w:p w14:paraId="4D8BB949" w14:textId="77777777" w:rsidR="00BF0249" w:rsidRPr="0050160B" w:rsidDel="004E300A" w:rsidRDefault="00BF0249" w:rsidP="001742CD">
            <w:pPr>
              <w:rPr>
                <w:del w:id="287" w:author="中村　文" w:date="2024-09-18T15:51:00Z"/>
                <w:color w:val="000000"/>
              </w:rPr>
            </w:pPr>
          </w:p>
        </w:tc>
      </w:tr>
      <w:tr w:rsidR="00BF0249" w:rsidRPr="0050160B" w:rsidDel="004E300A" w14:paraId="4EE89943" w14:textId="77777777" w:rsidTr="00BF0249">
        <w:trPr>
          <w:jc w:val="center"/>
          <w:del w:id="288" w:author="中村　文" w:date="2024-09-18T15:51:00Z"/>
        </w:trPr>
        <w:tc>
          <w:tcPr>
            <w:tcW w:w="1509" w:type="dxa"/>
            <w:tcBorders>
              <w:top w:val="single" w:sz="4" w:space="0" w:color="auto"/>
              <w:left w:val="single" w:sz="8" w:space="0" w:color="auto"/>
              <w:bottom w:val="single" w:sz="4" w:space="0" w:color="auto"/>
              <w:right w:val="single" w:sz="8" w:space="0" w:color="auto"/>
            </w:tcBorders>
            <w:shd w:val="clear" w:color="auto" w:fill="CCFFFF"/>
          </w:tcPr>
          <w:p w14:paraId="0EB8FEEE" w14:textId="77777777" w:rsidR="00BF0249" w:rsidRPr="0050160B" w:rsidDel="004E300A" w:rsidRDefault="00BF0249" w:rsidP="001742CD">
            <w:pPr>
              <w:rPr>
                <w:del w:id="289" w:author="中村　文" w:date="2024-09-18T15:51:00Z"/>
                <w:color w:val="000000"/>
              </w:rPr>
            </w:pPr>
          </w:p>
        </w:tc>
        <w:tc>
          <w:tcPr>
            <w:tcW w:w="7135" w:type="dxa"/>
            <w:gridSpan w:val="12"/>
            <w:tcBorders>
              <w:top w:val="single" w:sz="4" w:space="0" w:color="auto"/>
              <w:left w:val="single" w:sz="8" w:space="0" w:color="auto"/>
              <w:bottom w:val="single" w:sz="4" w:space="0" w:color="auto"/>
              <w:right w:val="single" w:sz="8" w:space="0" w:color="auto"/>
            </w:tcBorders>
          </w:tcPr>
          <w:p w14:paraId="6A18A7C1" w14:textId="77777777" w:rsidR="00BF0249" w:rsidRPr="0050160B" w:rsidDel="004E300A" w:rsidRDefault="00BF0249" w:rsidP="001742CD">
            <w:pPr>
              <w:rPr>
                <w:del w:id="290" w:author="中村　文" w:date="2024-09-18T15:51:00Z"/>
                <w:color w:val="000000"/>
              </w:rPr>
            </w:pPr>
          </w:p>
        </w:tc>
      </w:tr>
      <w:tr w:rsidR="00BF0249" w:rsidRPr="0050160B" w:rsidDel="004E300A" w14:paraId="70729D74" w14:textId="77777777" w:rsidTr="00BF0249">
        <w:trPr>
          <w:jc w:val="center"/>
          <w:del w:id="291" w:author="中村　文" w:date="2024-09-18T15:51:00Z"/>
        </w:trPr>
        <w:tc>
          <w:tcPr>
            <w:tcW w:w="1509" w:type="dxa"/>
            <w:tcBorders>
              <w:top w:val="single" w:sz="4" w:space="0" w:color="auto"/>
              <w:left w:val="single" w:sz="8" w:space="0" w:color="auto"/>
              <w:bottom w:val="single" w:sz="4" w:space="0" w:color="auto"/>
              <w:right w:val="single" w:sz="8" w:space="0" w:color="auto"/>
            </w:tcBorders>
            <w:shd w:val="clear" w:color="auto" w:fill="CCFFFF"/>
          </w:tcPr>
          <w:p w14:paraId="4C4C8CBC" w14:textId="77777777" w:rsidR="00BF0249" w:rsidRPr="0050160B" w:rsidDel="004E300A" w:rsidRDefault="00BF0249" w:rsidP="001742CD">
            <w:pPr>
              <w:rPr>
                <w:del w:id="292" w:author="中村　文" w:date="2024-09-18T15:51:00Z"/>
                <w:color w:val="000000"/>
              </w:rPr>
            </w:pPr>
          </w:p>
        </w:tc>
        <w:tc>
          <w:tcPr>
            <w:tcW w:w="7135" w:type="dxa"/>
            <w:gridSpan w:val="12"/>
            <w:tcBorders>
              <w:top w:val="single" w:sz="4" w:space="0" w:color="auto"/>
              <w:left w:val="single" w:sz="8" w:space="0" w:color="auto"/>
              <w:bottom w:val="single" w:sz="4" w:space="0" w:color="auto"/>
              <w:right w:val="single" w:sz="8" w:space="0" w:color="auto"/>
            </w:tcBorders>
          </w:tcPr>
          <w:p w14:paraId="2FBFE9A1" w14:textId="77777777" w:rsidR="00BF0249" w:rsidRPr="0050160B" w:rsidDel="004E300A" w:rsidRDefault="00BF0249" w:rsidP="001742CD">
            <w:pPr>
              <w:rPr>
                <w:del w:id="293" w:author="中村　文" w:date="2024-09-18T15:51:00Z"/>
                <w:color w:val="000000"/>
              </w:rPr>
            </w:pPr>
          </w:p>
        </w:tc>
      </w:tr>
      <w:tr w:rsidR="00BF0249" w:rsidRPr="0050160B" w:rsidDel="004E300A" w14:paraId="04AF031F" w14:textId="77777777" w:rsidTr="00BF0249">
        <w:trPr>
          <w:jc w:val="center"/>
          <w:del w:id="294" w:author="中村　文" w:date="2024-09-18T15:51:00Z"/>
        </w:trPr>
        <w:tc>
          <w:tcPr>
            <w:tcW w:w="1509" w:type="dxa"/>
            <w:tcBorders>
              <w:top w:val="single" w:sz="4" w:space="0" w:color="auto"/>
              <w:left w:val="single" w:sz="8" w:space="0" w:color="auto"/>
              <w:bottom w:val="single" w:sz="4" w:space="0" w:color="auto"/>
              <w:right w:val="single" w:sz="8" w:space="0" w:color="auto"/>
            </w:tcBorders>
            <w:shd w:val="clear" w:color="auto" w:fill="CCFFFF"/>
          </w:tcPr>
          <w:p w14:paraId="780F4E6B" w14:textId="77777777" w:rsidR="00BF0249" w:rsidRPr="0050160B" w:rsidDel="004E300A" w:rsidRDefault="00BF0249" w:rsidP="001742CD">
            <w:pPr>
              <w:rPr>
                <w:del w:id="295" w:author="中村　文" w:date="2024-09-18T15:51:00Z"/>
                <w:color w:val="000000"/>
              </w:rPr>
            </w:pPr>
          </w:p>
        </w:tc>
        <w:tc>
          <w:tcPr>
            <w:tcW w:w="7135" w:type="dxa"/>
            <w:gridSpan w:val="12"/>
            <w:tcBorders>
              <w:top w:val="single" w:sz="4" w:space="0" w:color="auto"/>
              <w:left w:val="single" w:sz="8" w:space="0" w:color="auto"/>
              <w:bottom w:val="single" w:sz="4" w:space="0" w:color="auto"/>
              <w:right w:val="single" w:sz="8" w:space="0" w:color="auto"/>
            </w:tcBorders>
          </w:tcPr>
          <w:p w14:paraId="7E4052A2" w14:textId="77777777" w:rsidR="00BF0249" w:rsidRPr="0050160B" w:rsidDel="004E300A" w:rsidRDefault="00BF0249" w:rsidP="001742CD">
            <w:pPr>
              <w:rPr>
                <w:del w:id="296" w:author="中村　文" w:date="2024-09-18T15:51:00Z"/>
                <w:color w:val="000000"/>
              </w:rPr>
            </w:pPr>
          </w:p>
        </w:tc>
      </w:tr>
      <w:tr w:rsidR="00BF0249" w:rsidRPr="0050160B" w:rsidDel="004E300A" w14:paraId="7249A50C" w14:textId="77777777" w:rsidTr="00BF0249">
        <w:trPr>
          <w:jc w:val="center"/>
          <w:del w:id="297" w:author="中村　文" w:date="2024-09-18T15:51:00Z"/>
        </w:trPr>
        <w:tc>
          <w:tcPr>
            <w:tcW w:w="1509" w:type="dxa"/>
            <w:tcBorders>
              <w:top w:val="single" w:sz="4" w:space="0" w:color="auto"/>
              <w:left w:val="single" w:sz="8" w:space="0" w:color="auto"/>
              <w:bottom w:val="single" w:sz="4" w:space="0" w:color="auto"/>
              <w:right w:val="single" w:sz="8" w:space="0" w:color="auto"/>
            </w:tcBorders>
            <w:shd w:val="clear" w:color="auto" w:fill="CCFFFF"/>
          </w:tcPr>
          <w:p w14:paraId="49176FE3" w14:textId="77777777" w:rsidR="00BF0249" w:rsidRPr="0050160B" w:rsidDel="004E300A" w:rsidRDefault="00BF0249" w:rsidP="001742CD">
            <w:pPr>
              <w:rPr>
                <w:del w:id="298" w:author="中村　文" w:date="2024-09-18T15:51:00Z"/>
                <w:color w:val="000000"/>
              </w:rPr>
            </w:pPr>
          </w:p>
        </w:tc>
        <w:tc>
          <w:tcPr>
            <w:tcW w:w="7135" w:type="dxa"/>
            <w:gridSpan w:val="12"/>
            <w:tcBorders>
              <w:top w:val="single" w:sz="4" w:space="0" w:color="auto"/>
              <w:left w:val="single" w:sz="8" w:space="0" w:color="auto"/>
              <w:bottom w:val="single" w:sz="4" w:space="0" w:color="auto"/>
              <w:right w:val="single" w:sz="8" w:space="0" w:color="auto"/>
            </w:tcBorders>
          </w:tcPr>
          <w:p w14:paraId="232C3713" w14:textId="77777777" w:rsidR="00BF0249" w:rsidRPr="0050160B" w:rsidDel="004E300A" w:rsidRDefault="00BF0249" w:rsidP="001742CD">
            <w:pPr>
              <w:rPr>
                <w:del w:id="299" w:author="中村　文" w:date="2024-09-18T15:51:00Z"/>
                <w:color w:val="000000"/>
              </w:rPr>
            </w:pPr>
          </w:p>
        </w:tc>
      </w:tr>
      <w:tr w:rsidR="00BF0249" w:rsidRPr="0050160B" w:rsidDel="004E300A" w14:paraId="3E657888" w14:textId="77777777" w:rsidTr="00BF0249">
        <w:trPr>
          <w:jc w:val="center"/>
          <w:del w:id="300" w:author="中村　文" w:date="2024-09-18T15:51:00Z"/>
        </w:trPr>
        <w:tc>
          <w:tcPr>
            <w:tcW w:w="1509" w:type="dxa"/>
            <w:tcBorders>
              <w:top w:val="single" w:sz="4" w:space="0" w:color="auto"/>
              <w:left w:val="single" w:sz="8" w:space="0" w:color="auto"/>
              <w:bottom w:val="single" w:sz="4" w:space="0" w:color="auto"/>
              <w:right w:val="single" w:sz="8" w:space="0" w:color="auto"/>
            </w:tcBorders>
            <w:shd w:val="clear" w:color="auto" w:fill="CCFFFF"/>
          </w:tcPr>
          <w:p w14:paraId="0E4DB2B3" w14:textId="77777777" w:rsidR="00BF0249" w:rsidRPr="0050160B" w:rsidDel="004E300A" w:rsidRDefault="00BF0249" w:rsidP="001742CD">
            <w:pPr>
              <w:rPr>
                <w:del w:id="301" w:author="中村　文" w:date="2024-09-18T15:51:00Z"/>
                <w:color w:val="000000"/>
              </w:rPr>
            </w:pPr>
          </w:p>
        </w:tc>
        <w:tc>
          <w:tcPr>
            <w:tcW w:w="7135" w:type="dxa"/>
            <w:gridSpan w:val="12"/>
            <w:tcBorders>
              <w:top w:val="single" w:sz="4" w:space="0" w:color="auto"/>
              <w:left w:val="single" w:sz="8" w:space="0" w:color="auto"/>
              <w:bottom w:val="single" w:sz="4" w:space="0" w:color="auto"/>
              <w:right w:val="single" w:sz="8" w:space="0" w:color="auto"/>
            </w:tcBorders>
          </w:tcPr>
          <w:p w14:paraId="55CD41E3" w14:textId="77777777" w:rsidR="00BF0249" w:rsidRPr="0050160B" w:rsidDel="004E300A" w:rsidRDefault="00BF0249" w:rsidP="001742CD">
            <w:pPr>
              <w:rPr>
                <w:del w:id="302" w:author="中村　文" w:date="2024-09-18T15:51:00Z"/>
                <w:color w:val="000000"/>
              </w:rPr>
            </w:pPr>
          </w:p>
        </w:tc>
      </w:tr>
      <w:tr w:rsidR="00BF0249" w:rsidRPr="0050160B" w:rsidDel="004E300A" w14:paraId="25BFFCA0" w14:textId="77777777" w:rsidTr="00BF0249">
        <w:trPr>
          <w:jc w:val="center"/>
          <w:del w:id="303" w:author="中村　文" w:date="2024-09-18T15:51:00Z"/>
        </w:trPr>
        <w:tc>
          <w:tcPr>
            <w:tcW w:w="1509" w:type="dxa"/>
            <w:tcBorders>
              <w:top w:val="single" w:sz="4" w:space="0" w:color="auto"/>
              <w:left w:val="single" w:sz="8" w:space="0" w:color="auto"/>
              <w:bottom w:val="single" w:sz="4" w:space="0" w:color="auto"/>
              <w:right w:val="single" w:sz="8" w:space="0" w:color="auto"/>
            </w:tcBorders>
            <w:shd w:val="clear" w:color="auto" w:fill="CCFFFF"/>
          </w:tcPr>
          <w:p w14:paraId="55CDD5CB" w14:textId="77777777" w:rsidR="00BF0249" w:rsidRPr="0050160B" w:rsidDel="004E300A" w:rsidRDefault="00BF0249" w:rsidP="001742CD">
            <w:pPr>
              <w:rPr>
                <w:del w:id="304" w:author="中村　文" w:date="2024-09-18T15:51:00Z"/>
                <w:color w:val="000000"/>
              </w:rPr>
            </w:pPr>
          </w:p>
        </w:tc>
        <w:tc>
          <w:tcPr>
            <w:tcW w:w="7135" w:type="dxa"/>
            <w:gridSpan w:val="12"/>
            <w:tcBorders>
              <w:top w:val="single" w:sz="4" w:space="0" w:color="auto"/>
              <w:left w:val="single" w:sz="8" w:space="0" w:color="auto"/>
              <w:bottom w:val="single" w:sz="4" w:space="0" w:color="auto"/>
              <w:right w:val="single" w:sz="8" w:space="0" w:color="auto"/>
            </w:tcBorders>
          </w:tcPr>
          <w:p w14:paraId="548FA529" w14:textId="77777777" w:rsidR="00BF0249" w:rsidRPr="0050160B" w:rsidDel="004E300A" w:rsidRDefault="00BF0249" w:rsidP="001742CD">
            <w:pPr>
              <w:rPr>
                <w:del w:id="305" w:author="中村　文" w:date="2024-09-18T15:51:00Z"/>
                <w:color w:val="000000"/>
              </w:rPr>
            </w:pPr>
          </w:p>
        </w:tc>
      </w:tr>
      <w:tr w:rsidR="00BF0249" w:rsidRPr="0050160B" w:rsidDel="004E300A" w14:paraId="2571AD26" w14:textId="77777777" w:rsidTr="00BF0249">
        <w:trPr>
          <w:jc w:val="center"/>
          <w:del w:id="306" w:author="中村　文" w:date="2024-09-18T15:51:00Z"/>
        </w:trPr>
        <w:tc>
          <w:tcPr>
            <w:tcW w:w="1509" w:type="dxa"/>
            <w:tcBorders>
              <w:top w:val="single" w:sz="4" w:space="0" w:color="auto"/>
              <w:left w:val="single" w:sz="8" w:space="0" w:color="auto"/>
              <w:bottom w:val="single" w:sz="4" w:space="0" w:color="auto"/>
              <w:right w:val="single" w:sz="8" w:space="0" w:color="auto"/>
            </w:tcBorders>
            <w:shd w:val="clear" w:color="auto" w:fill="CCFFFF"/>
          </w:tcPr>
          <w:p w14:paraId="514B3AB9" w14:textId="77777777" w:rsidR="00BF0249" w:rsidRPr="0050160B" w:rsidDel="004E300A" w:rsidRDefault="00BF0249" w:rsidP="001742CD">
            <w:pPr>
              <w:rPr>
                <w:del w:id="307" w:author="中村　文" w:date="2024-09-18T15:51:00Z"/>
                <w:color w:val="000000"/>
              </w:rPr>
            </w:pPr>
          </w:p>
        </w:tc>
        <w:tc>
          <w:tcPr>
            <w:tcW w:w="7135" w:type="dxa"/>
            <w:gridSpan w:val="12"/>
            <w:tcBorders>
              <w:top w:val="single" w:sz="4" w:space="0" w:color="auto"/>
              <w:left w:val="single" w:sz="8" w:space="0" w:color="auto"/>
              <w:bottom w:val="single" w:sz="4" w:space="0" w:color="auto"/>
              <w:right w:val="single" w:sz="8" w:space="0" w:color="auto"/>
            </w:tcBorders>
          </w:tcPr>
          <w:p w14:paraId="4E18B8AD" w14:textId="77777777" w:rsidR="00BF0249" w:rsidRPr="0050160B" w:rsidDel="004E300A" w:rsidRDefault="00BF0249" w:rsidP="001742CD">
            <w:pPr>
              <w:rPr>
                <w:del w:id="308" w:author="中村　文" w:date="2024-09-18T15:51:00Z"/>
                <w:color w:val="000000"/>
              </w:rPr>
            </w:pPr>
          </w:p>
        </w:tc>
      </w:tr>
    </w:tbl>
    <w:p w14:paraId="150C5EA7" w14:textId="77777777" w:rsidR="00DB5012" w:rsidRPr="0050160B" w:rsidRDefault="00DB5012" w:rsidP="001742CD">
      <w:pPr>
        <w:rPr>
          <w:rFonts w:hint="eastAsia"/>
          <w:color w:val="000000"/>
        </w:rPr>
      </w:pPr>
    </w:p>
    <w:sectPr w:rsidR="00DB5012" w:rsidRPr="0050160B" w:rsidSect="007F5B0B">
      <w:headerReference w:type="default" r:id="rId8"/>
      <w:pgSz w:w="11906" w:h="16838" w:code="9"/>
      <w:pgMar w:top="1134" w:right="1418" w:bottom="851" w:left="1418" w:header="851" w:footer="992" w:gutter="0"/>
      <w:cols w:space="425"/>
      <w:docGrid w:type="linesAndChars" w:linePitch="350" w:charSpace="-185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EF653F" w14:textId="77777777" w:rsidR="005002EE" w:rsidRDefault="005002EE">
      <w:r>
        <w:separator/>
      </w:r>
    </w:p>
  </w:endnote>
  <w:endnote w:type="continuationSeparator" w:id="0">
    <w:p w14:paraId="319D5018" w14:textId="77777777" w:rsidR="005002EE" w:rsidRDefault="005002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HGｺﾞｼｯｸM">
    <w:panose1 w:val="020B0609000000000000"/>
    <w:charset w:val="80"/>
    <w:family w:val="modern"/>
    <w:pitch w:val="fixed"/>
    <w:sig w:usb0="80000281" w:usb1="28C76CF8"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97E9F6" w14:textId="77777777" w:rsidR="005002EE" w:rsidRDefault="005002EE">
      <w:r>
        <w:separator/>
      </w:r>
    </w:p>
  </w:footnote>
  <w:footnote w:type="continuationSeparator" w:id="0">
    <w:p w14:paraId="16320A9B" w14:textId="77777777" w:rsidR="005002EE" w:rsidRDefault="005002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48B36" w14:textId="77777777" w:rsidR="00D943C7" w:rsidRDefault="00D943C7" w:rsidP="00D943C7">
    <w:pPr>
      <w:pStyle w:val="a3"/>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D33D0"/>
    <w:multiLevelType w:val="hybridMultilevel"/>
    <w:tmpl w:val="C50CDFD2"/>
    <w:lvl w:ilvl="0" w:tplc="C7661A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BE558F5"/>
    <w:multiLevelType w:val="hybridMultilevel"/>
    <w:tmpl w:val="12D48ED6"/>
    <w:lvl w:ilvl="0" w:tplc="60FE738A">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37600E7A"/>
    <w:multiLevelType w:val="multilevel"/>
    <w:tmpl w:val="7F96FBD4"/>
    <w:lvl w:ilvl="0">
      <w:start w:val="1"/>
      <w:numFmt w:val="decimalFullWidth"/>
      <w:lvlText w:val="%1．"/>
      <w:lvlJc w:val="left"/>
      <w:pPr>
        <w:tabs>
          <w:tab w:val="num" w:pos="720"/>
        </w:tabs>
        <w:ind w:left="720" w:hanging="720"/>
      </w:pPr>
      <w:rPr>
        <w:rFonts w:hint="default"/>
        <w:b/>
        <w:sz w:val="24"/>
        <w:szCs w:val="24"/>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3" w15:restartNumberingAfterBreak="0">
    <w:nsid w:val="420C182A"/>
    <w:multiLevelType w:val="hybridMultilevel"/>
    <w:tmpl w:val="BFA0F4F6"/>
    <w:lvl w:ilvl="0" w:tplc="B7DE42A6">
      <w:start w:val="1"/>
      <w:numFmt w:val="decimalFullWidth"/>
      <w:lvlText w:val="%1．"/>
      <w:lvlJc w:val="left"/>
      <w:pPr>
        <w:tabs>
          <w:tab w:val="num" w:pos="720"/>
        </w:tabs>
        <w:ind w:left="720" w:hanging="720"/>
      </w:pPr>
      <w:rPr>
        <w:rFonts w:hint="default"/>
        <w:b/>
        <w:sz w:val="24"/>
        <w:szCs w:val="24"/>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473743D8"/>
    <w:multiLevelType w:val="hybridMultilevel"/>
    <w:tmpl w:val="1610C282"/>
    <w:lvl w:ilvl="0" w:tplc="9F8685B0">
      <w:start w:val="3"/>
      <w:numFmt w:val="bullet"/>
      <w:lvlText w:val="※"/>
      <w:lvlJc w:val="left"/>
      <w:pPr>
        <w:tabs>
          <w:tab w:val="num" w:pos="726"/>
        </w:tabs>
        <w:ind w:left="726" w:hanging="360"/>
      </w:pPr>
      <w:rPr>
        <w:rFonts w:ascii="ＭＳ 明朝" w:eastAsia="ＭＳ 明朝" w:hAnsi="ＭＳ 明朝" w:cs="Times New Roman" w:hint="eastAsia"/>
      </w:rPr>
    </w:lvl>
    <w:lvl w:ilvl="1" w:tplc="8A160064">
      <w:start w:val="1"/>
      <w:numFmt w:val="decimalFullWidth"/>
      <w:lvlText w:val="%2．"/>
      <w:lvlJc w:val="left"/>
      <w:pPr>
        <w:tabs>
          <w:tab w:val="num" w:pos="1506"/>
        </w:tabs>
        <w:ind w:left="1506" w:hanging="720"/>
      </w:pPr>
      <w:rPr>
        <w:rFonts w:hint="default"/>
        <w:b/>
        <w:sz w:val="24"/>
        <w:szCs w:val="24"/>
      </w:rPr>
    </w:lvl>
    <w:lvl w:ilvl="2" w:tplc="0409000D" w:tentative="1">
      <w:start w:val="1"/>
      <w:numFmt w:val="bullet"/>
      <w:lvlText w:val=""/>
      <w:lvlJc w:val="left"/>
      <w:pPr>
        <w:tabs>
          <w:tab w:val="num" w:pos="1626"/>
        </w:tabs>
        <w:ind w:left="1626" w:hanging="420"/>
      </w:pPr>
      <w:rPr>
        <w:rFonts w:ascii="Wingdings" w:hAnsi="Wingdings" w:hint="default"/>
      </w:rPr>
    </w:lvl>
    <w:lvl w:ilvl="3" w:tplc="04090001" w:tentative="1">
      <w:start w:val="1"/>
      <w:numFmt w:val="bullet"/>
      <w:lvlText w:val=""/>
      <w:lvlJc w:val="left"/>
      <w:pPr>
        <w:tabs>
          <w:tab w:val="num" w:pos="2046"/>
        </w:tabs>
        <w:ind w:left="2046" w:hanging="420"/>
      </w:pPr>
      <w:rPr>
        <w:rFonts w:ascii="Wingdings" w:hAnsi="Wingdings" w:hint="default"/>
      </w:rPr>
    </w:lvl>
    <w:lvl w:ilvl="4" w:tplc="0409000B" w:tentative="1">
      <w:start w:val="1"/>
      <w:numFmt w:val="bullet"/>
      <w:lvlText w:val=""/>
      <w:lvlJc w:val="left"/>
      <w:pPr>
        <w:tabs>
          <w:tab w:val="num" w:pos="2466"/>
        </w:tabs>
        <w:ind w:left="2466" w:hanging="420"/>
      </w:pPr>
      <w:rPr>
        <w:rFonts w:ascii="Wingdings" w:hAnsi="Wingdings" w:hint="default"/>
      </w:rPr>
    </w:lvl>
    <w:lvl w:ilvl="5" w:tplc="0409000D" w:tentative="1">
      <w:start w:val="1"/>
      <w:numFmt w:val="bullet"/>
      <w:lvlText w:val=""/>
      <w:lvlJc w:val="left"/>
      <w:pPr>
        <w:tabs>
          <w:tab w:val="num" w:pos="2886"/>
        </w:tabs>
        <w:ind w:left="2886" w:hanging="420"/>
      </w:pPr>
      <w:rPr>
        <w:rFonts w:ascii="Wingdings" w:hAnsi="Wingdings" w:hint="default"/>
      </w:rPr>
    </w:lvl>
    <w:lvl w:ilvl="6" w:tplc="04090001" w:tentative="1">
      <w:start w:val="1"/>
      <w:numFmt w:val="bullet"/>
      <w:lvlText w:val=""/>
      <w:lvlJc w:val="left"/>
      <w:pPr>
        <w:tabs>
          <w:tab w:val="num" w:pos="3306"/>
        </w:tabs>
        <w:ind w:left="3306" w:hanging="420"/>
      </w:pPr>
      <w:rPr>
        <w:rFonts w:ascii="Wingdings" w:hAnsi="Wingdings" w:hint="default"/>
      </w:rPr>
    </w:lvl>
    <w:lvl w:ilvl="7" w:tplc="0409000B" w:tentative="1">
      <w:start w:val="1"/>
      <w:numFmt w:val="bullet"/>
      <w:lvlText w:val=""/>
      <w:lvlJc w:val="left"/>
      <w:pPr>
        <w:tabs>
          <w:tab w:val="num" w:pos="3726"/>
        </w:tabs>
        <w:ind w:left="3726" w:hanging="420"/>
      </w:pPr>
      <w:rPr>
        <w:rFonts w:ascii="Wingdings" w:hAnsi="Wingdings" w:hint="default"/>
      </w:rPr>
    </w:lvl>
    <w:lvl w:ilvl="8" w:tplc="0409000D" w:tentative="1">
      <w:start w:val="1"/>
      <w:numFmt w:val="bullet"/>
      <w:lvlText w:val=""/>
      <w:lvlJc w:val="left"/>
      <w:pPr>
        <w:tabs>
          <w:tab w:val="num" w:pos="4146"/>
        </w:tabs>
        <w:ind w:left="4146" w:hanging="420"/>
      </w:pPr>
      <w:rPr>
        <w:rFonts w:ascii="Wingdings" w:hAnsi="Wingdings" w:hint="default"/>
      </w:rPr>
    </w:lvl>
  </w:abstractNum>
  <w:abstractNum w:abstractNumId="5" w15:restartNumberingAfterBreak="0">
    <w:nsid w:val="6E6B4537"/>
    <w:multiLevelType w:val="hybridMultilevel"/>
    <w:tmpl w:val="63F2B004"/>
    <w:lvl w:ilvl="0" w:tplc="D37CC702">
      <w:start w:val="5"/>
      <w:numFmt w:val="bullet"/>
      <w:lvlText w:val="※"/>
      <w:lvlJc w:val="left"/>
      <w:pPr>
        <w:tabs>
          <w:tab w:val="num" w:pos="570"/>
        </w:tabs>
        <w:ind w:left="570" w:hanging="360"/>
      </w:pPr>
      <w:rPr>
        <w:rFonts w:ascii="ＭＳ 明朝" w:eastAsia="ＭＳ 明朝" w:hAnsi="ＭＳ 明朝" w:cs="Times New Roman" w:hint="eastAsia"/>
      </w:rPr>
    </w:lvl>
    <w:lvl w:ilvl="1" w:tplc="8A160064">
      <w:start w:val="1"/>
      <w:numFmt w:val="decimalFullWidth"/>
      <w:lvlText w:val="%2．"/>
      <w:lvlJc w:val="left"/>
      <w:pPr>
        <w:tabs>
          <w:tab w:val="num" w:pos="1350"/>
        </w:tabs>
        <w:ind w:left="1350" w:hanging="720"/>
      </w:pPr>
      <w:rPr>
        <w:rFonts w:hint="default"/>
        <w:b/>
        <w:sz w:val="24"/>
        <w:szCs w:val="24"/>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num w:numId="1">
    <w:abstractNumId w:val="0"/>
  </w:num>
  <w:num w:numId="2">
    <w:abstractNumId w:val="3"/>
  </w:num>
  <w:num w:numId="3">
    <w:abstractNumId w:val="2"/>
  </w:num>
  <w:num w:numId="4">
    <w:abstractNumId w:val="4"/>
  </w:num>
  <w:num w:numId="5">
    <w:abstractNumId w:val="5"/>
  </w:num>
  <w:num w:numId="6">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中村　文">
    <w15:presenceInfo w15:providerId="AD" w15:userId="S::bu.nakamura@niye.go.jp::6b49a35d-124f-4f2e-8147-5804803a155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Formatting/>
  <w:defaultTabStop w:val="840"/>
  <w:drawingGridHorizontalSpacing w:val="211"/>
  <w:drawingGridVerticalSpacing w:val="175"/>
  <w:displayHorizontalDrawingGridEvery w:val="0"/>
  <w:displayVerticalDrawingGridEvery w:val="2"/>
  <w:characterSpacingControl w:val="compressPunctuation"/>
  <w:hdrShapeDefaults>
    <o:shapedefaults v:ext="edit" spidmax="133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7CF1"/>
    <w:rsid w:val="00002764"/>
    <w:rsid w:val="00003614"/>
    <w:rsid w:val="00016858"/>
    <w:rsid w:val="00044BC7"/>
    <w:rsid w:val="000475CA"/>
    <w:rsid w:val="000524A2"/>
    <w:rsid w:val="00062869"/>
    <w:rsid w:val="00074DB1"/>
    <w:rsid w:val="00076D06"/>
    <w:rsid w:val="00097347"/>
    <w:rsid w:val="000A4FDA"/>
    <w:rsid w:val="000C3B41"/>
    <w:rsid w:val="000D1EAA"/>
    <w:rsid w:val="000D4792"/>
    <w:rsid w:val="000F7343"/>
    <w:rsid w:val="0011018E"/>
    <w:rsid w:val="00134A78"/>
    <w:rsid w:val="00136E80"/>
    <w:rsid w:val="00144131"/>
    <w:rsid w:val="00145FA0"/>
    <w:rsid w:val="001506E7"/>
    <w:rsid w:val="00153C7C"/>
    <w:rsid w:val="00161DBA"/>
    <w:rsid w:val="00162303"/>
    <w:rsid w:val="001714DA"/>
    <w:rsid w:val="001742CD"/>
    <w:rsid w:val="00177919"/>
    <w:rsid w:val="00180DE3"/>
    <w:rsid w:val="00181A0D"/>
    <w:rsid w:val="00185D36"/>
    <w:rsid w:val="0018720C"/>
    <w:rsid w:val="001906D7"/>
    <w:rsid w:val="00190829"/>
    <w:rsid w:val="001A02C0"/>
    <w:rsid w:val="001B7863"/>
    <w:rsid w:val="001D3D5F"/>
    <w:rsid w:val="001D4EB7"/>
    <w:rsid w:val="001D54AA"/>
    <w:rsid w:val="001E3AB3"/>
    <w:rsid w:val="001E7288"/>
    <w:rsid w:val="001F3E28"/>
    <w:rsid w:val="00204230"/>
    <w:rsid w:val="00205FDD"/>
    <w:rsid w:val="00206C3C"/>
    <w:rsid w:val="00213D16"/>
    <w:rsid w:val="00216436"/>
    <w:rsid w:val="00224FD2"/>
    <w:rsid w:val="00247FB3"/>
    <w:rsid w:val="00256E7E"/>
    <w:rsid w:val="0026313C"/>
    <w:rsid w:val="00276B83"/>
    <w:rsid w:val="002817D5"/>
    <w:rsid w:val="00287AB6"/>
    <w:rsid w:val="00292716"/>
    <w:rsid w:val="002A54C1"/>
    <w:rsid w:val="002B3146"/>
    <w:rsid w:val="002B4F66"/>
    <w:rsid w:val="002B532C"/>
    <w:rsid w:val="002D1C1C"/>
    <w:rsid w:val="002E49F3"/>
    <w:rsid w:val="002E5DC7"/>
    <w:rsid w:val="002F3D4B"/>
    <w:rsid w:val="002F7AD0"/>
    <w:rsid w:val="00300B53"/>
    <w:rsid w:val="00307BCE"/>
    <w:rsid w:val="00361058"/>
    <w:rsid w:val="00385FE2"/>
    <w:rsid w:val="00390EBC"/>
    <w:rsid w:val="00391951"/>
    <w:rsid w:val="00392A0A"/>
    <w:rsid w:val="003A7E21"/>
    <w:rsid w:val="003B3D52"/>
    <w:rsid w:val="003C6091"/>
    <w:rsid w:val="003D097A"/>
    <w:rsid w:val="003E2CF7"/>
    <w:rsid w:val="003F4A39"/>
    <w:rsid w:val="004017AE"/>
    <w:rsid w:val="00406047"/>
    <w:rsid w:val="0041129E"/>
    <w:rsid w:val="00431679"/>
    <w:rsid w:val="0043242F"/>
    <w:rsid w:val="00434E66"/>
    <w:rsid w:val="0043616A"/>
    <w:rsid w:val="00441E32"/>
    <w:rsid w:val="0044289C"/>
    <w:rsid w:val="0044496E"/>
    <w:rsid w:val="00447C16"/>
    <w:rsid w:val="00463E1C"/>
    <w:rsid w:val="0047335C"/>
    <w:rsid w:val="00486D35"/>
    <w:rsid w:val="004872F1"/>
    <w:rsid w:val="004A4B12"/>
    <w:rsid w:val="004C168B"/>
    <w:rsid w:val="004C55B5"/>
    <w:rsid w:val="004C5A4C"/>
    <w:rsid w:val="004D438C"/>
    <w:rsid w:val="004D658E"/>
    <w:rsid w:val="004E300A"/>
    <w:rsid w:val="004F68F4"/>
    <w:rsid w:val="005002EE"/>
    <w:rsid w:val="0050160B"/>
    <w:rsid w:val="00504FDA"/>
    <w:rsid w:val="00510B9B"/>
    <w:rsid w:val="00524EF5"/>
    <w:rsid w:val="00543D9E"/>
    <w:rsid w:val="0054410C"/>
    <w:rsid w:val="00550175"/>
    <w:rsid w:val="00550258"/>
    <w:rsid w:val="00554393"/>
    <w:rsid w:val="005564AF"/>
    <w:rsid w:val="0055664E"/>
    <w:rsid w:val="00581877"/>
    <w:rsid w:val="00583FD2"/>
    <w:rsid w:val="00586D17"/>
    <w:rsid w:val="00591246"/>
    <w:rsid w:val="00595A2F"/>
    <w:rsid w:val="00596A72"/>
    <w:rsid w:val="005A05DA"/>
    <w:rsid w:val="005C3A71"/>
    <w:rsid w:val="005C5487"/>
    <w:rsid w:val="005D1184"/>
    <w:rsid w:val="005D6A7E"/>
    <w:rsid w:val="005D6BB4"/>
    <w:rsid w:val="005E2226"/>
    <w:rsid w:val="005E5BF9"/>
    <w:rsid w:val="005F197E"/>
    <w:rsid w:val="005F321A"/>
    <w:rsid w:val="005F6C8E"/>
    <w:rsid w:val="00606587"/>
    <w:rsid w:val="006348CE"/>
    <w:rsid w:val="00652F48"/>
    <w:rsid w:val="00660064"/>
    <w:rsid w:val="00661296"/>
    <w:rsid w:val="00677CF1"/>
    <w:rsid w:val="006853CB"/>
    <w:rsid w:val="00686FF5"/>
    <w:rsid w:val="00687CC8"/>
    <w:rsid w:val="006A3B4C"/>
    <w:rsid w:val="006A411F"/>
    <w:rsid w:val="006A4383"/>
    <w:rsid w:val="006B3212"/>
    <w:rsid w:val="006C1DB9"/>
    <w:rsid w:val="006E14F4"/>
    <w:rsid w:val="006E7498"/>
    <w:rsid w:val="006E7D0F"/>
    <w:rsid w:val="006F1256"/>
    <w:rsid w:val="006F27CA"/>
    <w:rsid w:val="006F7CCA"/>
    <w:rsid w:val="007011CB"/>
    <w:rsid w:val="007065FD"/>
    <w:rsid w:val="007102FC"/>
    <w:rsid w:val="00715BD3"/>
    <w:rsid w:val="00723E8E"/>
    <w:rsid w:val="00726865"/>
    <w:rsid w:val="007330A1"/>
    <w:rsid w:val="00742FCB"/>
    <w:rsid w:val="00755AEC"/>
    <w:rsid w:val="007730D6"/>
    <w:rsid w:val="0078640E"/>
    <w:rsid w:val="007A409B"/>
    <w:rsid w:val="007B07F6"/>
    <w:rsid w:val="007B528C"/>
    <w:rsid w:val="007B75BD"/>
    <w:rsid w:val="007C27A3"/>
    <w:rsid w:val="007C5739"/>
    <w:rsid w:val="007C6F7F"/>
    <w:rsid w:val="007E5517"/>
    <w:rsid w:val="007F5B0B"/>
    <w:rsid w:val="008021C7"/>
    <w:rsid w:val="00805DDE"/>
    <w:rsid w:val="008152FC"/>
    <w:rsid w:val="00827BA8"/>
    <w:rsid w:val="008634E7"/>
    <w:rsid w:val="00887A77"/>
    <w:rsid w:val="008A08E6"/>
    <w:rsid w:val="008A3538"/>
    <w:rsid w:val="008A741E"/>
    <w:rsid w:val="008B0619"/>
    <w:rsid w:val="008B1AF2"/>
    <w:rsid w:val="008B31AE"/>
    <w:rsid w:val="008B4874"/>
    <w:rsid w:val="008C7249"/>
    <w:rsid w:val="008D651F"/>
    <w:rsid w:val="008F1E27"/>
    <w:rsid w:val="00901750"/>
    <w:rsid w:val="00903E02"/>
    <w:rsid w:val="009042EB"/>
    <w:rsid w:val="00913E7D"/>
    <w:rsid w:val="0092728C"/>
    <w:rsid w:val="0093169E"/>
    <w:rsid w:val="0093456C"/>
    <w:rsid w:val="00940A49"/>
    <w:rsid w:val="00941D66"/>
    <w:rsid w:val="009747FF"/>
    <w:rsid w:val="00974F1F"/>
    <w:rsid w:val="00986AFF"/>
    <w:rsid w:val="009B17B7"/>
    <w:rsid w:val="009D598F"/>
    <w:rsid w:val="009F0D76"/>
    <w:rsid w:val="00A059F5"/>
    <w:rsid w:val="00A13A9D"/>
    <w:rsid w:val="00A15B3A"/>
    <w:rsid w:val="00A16081"/>
    <w:rsid w:val="00A240C0"/>
    <w:rsid w:val="00A35FC6"/>
    <w:rsid w:val="00A570D1"/>
    <w:rsid w:val="00A63562"/>
    <w:rsid w:val="00A8733B"/>
    <w:rsid w:val="00A90FE7"/>
    <w:rsid w:val="00A92D50"/>
    <w:rsid w:val="00A963E3"/>
    <w:rsid w:val="00A97B6F"/>
    <w:rsid w:val="00AB1E53"/>
    <w:rsid w:val="00AE7826"/>
    <w:rsid w:val="00B00A1E"/>
    <w:rsid w:val="00B11A71"/>
    <w:rsid w:val="00B1272E"/>
    <w:rsid w:val="00B17E4E"/>
    <w:rsid w:val="00B22CDF"/>
    <w:rsid w:val="00B25D6A"/>
    <w:rsid w:val="00B3771E"/>
    <w:rsid w:val="00B41F54"/>
    <w:rsid w:val="00B42E1C"/>
    <w:rsid w:val="00B43746"/>
    <w:rsid w:val="00B50B3E"/>
    <w:rsid w:val="00B53915"/>
    <w:rsid w:val="00B578C9"/>
    <w:rsid w:val="00B604AF"/>
    <w:rsid w:val="00B62011"/>
    <w:rsid w:val="00B943A1"/>
    <w:rsid w:val="00BA235F"/>
    <w:rsid w:val="00BA50E1"/>
    <w:rsid w:val="00BB0FBC"/>
    <w:rsid w:val="00BB710B"/>
    <w:rsid w:val="00BC6AD3"/>
    <w:rsid w:val="00BD0549"/>
    <w:rsid w:val="00BF0249"/>
    <w:rsid w:val="00BF46B0"/>
    <w:rsid w:val="00C0333C"/>
    <w:rsid w:val="00C06199"/>
    <w:rsid w:val="00C16871"/>
    <w:rsid w:val="00C32C4B"/>
    <w:rsid w:val="00C357BE"/>
    <w:rsid w:val="00C4549C"/>
    <w:rsid w:val="00C52F73"/>
    <w:rsid w:val="00C60533"/>
    <w:rsid w:val="00C67773"/>
    <w:rsid w:val="00C740B6"/>
    <w:rsid w:val="00C84D25"/>
    <w:rsid w:val="00C90B44"/>
    <w:rsid w:val="00C90B75"/>
    <w:rsid w:val="00C94E60"/>
    <w:rsid w:val="00CB6846"/>
    <w:rsid w:val="00CD157C"/>
    <w:rsid w:val="00CD51B9"/>
    <w:rsid w:val="00CE420B"/>
    <w:rsid w:val="00CE6B0A"/>
    <w:rsid w:val="00D065F6"/>
    <w:rsid w:val="00D2518E"/>
    <w:rsid w:val="00D33C70"/>
    <w:rsid w:val="00D40B2B"/>
    <w:rsid w:val="00D40FA7"/>
    <w:rsid w:val="00D45214"/>
    <w:rsid w:val="00D5716B"/>
    <w:rsid w:val="00D6154D"/>
    <w:rsid w:val="00D63120"/>
    <w:rsid w:val="00D67799"/>
    <w:rsid w:val="00D77A1B"/>
    <w:rsid w:val="00D849D3"/>
    <w:rsid w:val="00D92098"/>
    <w:rsid w:val="00D934FF"/>
    <w:rsid w:val="00D943C7"/>
    <w:rsid w:val="00D96792"/>
    <w:rsid w:val="00D97DC1"/>
    <w:rsid w:val="00DA2262"/>
    <w:rsid w:val="00DA4E13"/>
    <w:rsid w:val="00DB5012"/>
    <w:rsid w:val="00DC2115"/>
    <w:rsid w:val="00DC31AE"/>
    <w:rsid w:val="00DD32A4"/>
    <w:rsid w:val="00DD5CD0"/>
    <w:rsid w:val="00DE3214"/>
    <w:rsid w:val="00DE4EE5"/>
    <w:rsid w:val="00DE7AB1"/>
    <w:rsid w:val="00DE7CFC"/>
    <w:rsid w:val="00E040F0"/>
    <w:rsid w:val="00E131F1"/>
    <w:rsid w:val="00E21473"/>
    <w:rsid w:val="00E214DF"/>
    <w:rsid w:val="00E24881"/>
    <w:rsid w:val="00E26E01"/>
    <w:rsid w:val="00E32515"/>
    <w:rsid w:val="00E33949"/>
    <w:rsid w:val="00E34429"/>
    <w:rsid w:val="00E35951"/>
    <w:rsid w:val="00E40A4A"/>
    <w:rsid w:val="00E628F7"/>
    <w:rsid w:val="00E91A8E"/>
    <w:rsid w:val="00E91FEC"/>
    <w:rsid w:val="00ED41CB"/>
    <w:rsid w:val="00ED4DB9"/>
    <w:rsid w:val="00ED5A8B"/>
    <w:rsid w:val="00EE4146"/>
    <w:rsid w:val="00F00970"/>
    <w:rsid w:val="00F035E3"/>
    <w:rsid w:val="00F07F2B"/>
    <w:rsid w:val="00F132E9"/>
    <w:rsid w:val="00F214E4"/>
    <w:rsid w:val="00F52926"/>
    <w:rsid w:val="00F63FFF"/>
    <w:rsid w:val="00F67842"/>
    <w:rsid w:val="00F71349"/>
    <w:rsid w:val="00F73B43"/>
    <w:rsid w:val="00F812D5"/>
    <w:rsid w:val="00F82551"/>
    <w:rsid w:val="00F82565"/>
    <w:rsid w:val="00F83B5D"/>
    <w:rsid w:val="00F91047"/>
    <w:rsid w:val="00F91CE4"/>
    <w:rsid w:val="00FA7E34"/>
    <w:rsid w:val="00FB3C09"/>
    <w:rsid w:val="00FE6F41"/>
    <w:rsid w:val="00FE7FC3"/>
    <w:rsid w:val="00FF58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v:textbox inset="5.85pt,.7pt,5.85pt,.7pt"/>
    </o:shapedefaults>
    <o:shapelayout v:ext="edit">
      <o:idmap v:ext="edit" data="1"/>
    </o:shapelayout>
  </w:shapeDefaults>
  <w:decimalSymbol w:val="."/>
  <w:listSeparator w:val=","/>
  <w14:docId w14:val="758AEC85"/>
  <w15:chartTrackingRefBased/>
  <w15:docId w15:val="{3454F68E-2F4A-4C03-A50B-13EBB9A7F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E300A"/>
    <w:pPr>
      <w:widowControl w:val="0"/>
      <w:jc w:val="both"/>
    </w:pPr>
    <w:rPr>
      <w:rFonts w:ascii="HGｺﾞｼｯｸM" w:eastAsia="HGｺﾞｼｯｸM"/>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D3D5F"/>
    <w:pPr>
      <w:tabs>
        <w:tab w:val="center" w:pos="4252"/>
        <w:tab w:val="right" w:pos="8504"/>
      </w:tabs>
      <w:snapToGrid w:val="0"/>
    </w:pPr>
  </w:style>
  <w:style w:type="paragraph" w:styleId="a4">
    <w:name w:val="footer"/>
    <w:basedOn w:val="a"/>
    <w:rsid w:val="001D3D5F"/>
    <w:pPr>
      <w:tabs>
        <w:tab w:val="center" w:pos="4252"/>
        <w:tab w:val="right" w:pos="8504"/>
      </w:tabs>
      <w:snapToGrid w:val="0"/>
    </w:pPr>
  </w:style>
  <w:style w:type="table" w:styleId="a5">
    <w:name w:val="Table Grid"/>
    <w:basedOn w:val="a1"/>
    <w:rsid w:val="0018720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semiHidden/>
    <w:rsid w:val="00D40FA7"/>
    <w:rPr>
      <w:rFonts w:ascii="Arial" w:eastAsia="ＭＳ ゴシック" w:hAnsi="Arial"/>
      <w:sz w:val="18"/>
      <w:szCs w:val="18"/>
    </w:rPr>
  </w:style>
  <w:style w:type="character" w:styleId="a7">
    <w:name w:val="annotation reference"/>
    <w:rsid w:val="00A8733B"/>
    <w:rPr>
      <w:sz w:val="18"/>
      <w:szCs w:val="18"/>
    </w:rPr>
  </w:style>
  <w:style w:type="paragraph" w:styleId="a8">
    <w:name w:val="annotation text"/>
    <w:basedOn w:val="a"/>
    <w:link w:val="a9"/>
    <w:rsid w:val="00A8733B"/>
    <w:pPr>
      <w:jc w:val="left"/>
    </w:pPr>
  </w:style>
  <w:style w:type="character" w:customStyle="1" w:styleId="a9">
    <w:name w:val="コメント文字列 (文字)"/>
    <w:link w:val="a8"/>
    <w:rsid w:val="00A8733B"/>
    <w:rPr>
      <w:rFonts w:ascii="HGｺﾞｼｯｸM" w:eastAsia="HGｺﾞｼｯｸM"/>
      <w:kern w:val="2"/>
      <w:sz w:val="22"/>
      <w:szCs w:val="24"/>
    </w:rPr>
  </w:style>
  <w:style w:type="paragraph" w:styleId="aa">
    <w:name w:val="annotation subject"/>
    <w:basedOn w:val="a8"/>
    <w:next w:val="a8"/>
    <w:link w:val="ab"/>
    <w:rsid w:val="00A8733B"/>
    <w:rPr>
      <w:b/>
      <w:bCs/>
    </w:rPr>
  </w:style>
  <w:style w:type="character" w:customStyle="1" w:styleId="ab">
    <w:name w:val="コメント内容 (文字)"/>
    <w:link w:val="aa"/>
    <w:rsid w:val="00A8733B"/>
    <w:rPr>
      <w:rFonts w:ascii="HGｺﾞｼｯｸM" w:eastAsia="HGｺﾞｼｯｸM"/>
      <w:b/>
      <w:bCs/>
      <w:kern w:val="2"/>
      <w:sz w:val="22"/>
      <w:szCs w:val="24"/>
    </w:rPr>
  </w:style>
  <w:style w:type="paragraph" w:styleId="ac">
    <w:name w:val="Revision"/>
    <w:hidden/>
    <w:uiPriority w:val="99"/>
    <w:semiHidden/>
    <w:rsid w:val="00A8733B"/>
    <w:rPr>
      <w:rFonts w:ascii="HGｺﾞｼｯｸM" w:eastAsia="HGｺﾞｼｯｸM"/>
      <w:kern w:val="2"/>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704888">
      <w:bodyDiv w:val="1"/>
      <w:marLeft w:val="0"/>
      <w:marRight w:val="0"/>
      <w:marTop w:val="0"/>
      <w:marBottom w:val="0"/>
      <w:divBdr>
        <w:top w:val="none" w:sz="0" w:space="0" w:color="auto"/>
        <w:left w:val="none" w:sz="0" w:space="0" w:color="auto"/>
        <w:bottom w:val="none" w:sz="0" w:space="0" w:color="auto"/>
        <w:right w:val="none" w:sz="0" w:space="0" w:color="auto"/>
      </w:divBdr>
    </w:div>
    <w:div w:id="903223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00DA7D-5715-466A-A365-69A42DAC5C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185</Words>
  <Characters>908</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（様式１－１）（用紙寸法は、日本工業規格Ａ列４とする</vt:lpstr>
      <vt:lpstr>（様式１－１）（用紙寸法は、日本工業規格Ａ列４とする</vt:lpstr>
    </vt:vector>
  </TitlesOfParts>
  <Company>文部科学省</Company>
  <LinksUpToDate>false</LinksUpToDate>
  <CharactersWithSpaces>1091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（様式１－１）（用紙寸法は、日本工業規格Ａ列４とする</dc:title>
  <dc:subject/>
  <dc:creator>文部科学省</dc:creator>
  <cp:keywords/>
  <cp:lastModifiedBy>内村　千春</cp:lastModifiedBy>
  <cp:revision>4</cp:revision>
  <cp:lastPrinted>2023-08-31T07:49:00Z</cp:lastPrinted>
  <dcterms:created xsi:type="dcterms:W3CDTF">2024-09-20T02:32:00Z</dcterms:created>
  <dcterms:modified xsi:type="dcterms:W3CDTF">2024-09-24T07:09:00Z</dcterms:modified>
</cp:coreProperties>
</file>